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0F3C9" w14:textId="77777777" w:rsidR="00642EFE" w:rsidRPr="009044F1" w:rsidRDefault="00642EFE" w:rsidP="00ED106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0FA431F7" w:rsidR="00642EFE" w:rsidRPr="0080154C" w:rsidRDefault="00642EFE" w:rsidP="00ED1060">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80154C">
        <w:rPr>
          <w:rFonts w:ascii="GHEA Grapalat" w:hAnsi="GHEA Grapalat"/>
          <w:i w:val="0"/>
          <w:sz w:val="24"/>
          <w:szCs w:val="24"/>
        </w:rPr>
        <w:t>ЗАПРОСЕ КОТИРОВОК</w:t>
      </w:r>
      <w:r w:rsidR="00BA7128" w:rsidRPr="0080154C">
        <w:rPr>
          <w:rStyle w:val="FootnoteReference"/>
          <w:rFonts w:ascii="GHEA Grapalat" w:hAnsi="GHEA Grapalat"/>
          <w:i w:val="0"/>
          <w:sz w:val="24"/>
          <w:szCs w:val="24"/>
        </w:rPr>
        <w:footnoteReference w:customMarkFollows="1" w:id="1"/>
        <w:t>*</w:t>
      </w:r>
    </w:p>
    <w:p w14:paraId="75BB2BD3" w14:textId="748D9824" w:rsidR="0091042F" w:rsidRPr="0080154C" w:rsidRDefault="00642EFE" w:rsidP="00ED1060">
      <w:pPr>
        <w:pStyle w:val="BodyTextIndent"/>
        <w:widowControl w:val="0"/>
        <w:spacing w:after="160" w:line="240" w:lineRule="auto"/>
        <w:ind w:firstLine="0"/>
        <w:jc w:val="center"/>
        <w:rPr>
          <w:rFonts w:ascii="GHEA Grapalat" w:hAnsi="GHEA Grapalat"/>
          <w:i w:val="0"/>
          <w:sz w:val="24"/>
          <w:szCs w:val="24"/>
        </w:rPr>
      </w:pPr>
      <w:r w:rsidRPr="0080154C">
        <w:rPr>
          <w:rFonts w:ascii="GHEA Grapalat" w:hAnsi="GHEA Grapalat"/>
          <w:i w:val="0"/>
          <w:sz w:val="24"/>
          <w:szCs w:val="24"/>
        </w:rPr>
        <w:t xml:space="preserve">Настоящий текст объявления утвержден Решением </w:t>
      </w:r>
      <w:r w:rsidR="00417E48" w:rsidRPr="0080154C">
        <w:rPr>
          <w:rFonts w:ascii="GHEA Grapalat" w:hAnsi="GHEA Grapalat"/>
          <w:i w:val="0"/>
          <w:sz w:val="24"/>
          <w:szCs w:val="24"/>
        </w:rPr>
        <w:t xml:space="preserve">Оценочной </w:t>
      </w:r>
      <w:r w:rsidRPr="0080154C">
        <w:rPr>
          <w:rFonts w:ascii="GHEA Grapalat" w:hAnsi="GHEA Grapalat"/>
          <w:i w:val="0"/>
          <w:sz w:val="24"/>
          <w:szCs w:val="24"/>
        </w:rPr>
        <w:t>Комиссии от "</w:t>
      </w:r>
      <w:r w:rsidR="00A73D0B">
        <w:rPr>
          <w:rFonts w:ascii="GHEA Grapalat" w:hAnsi="GHEA Grapalat"/>
          <w:i w:val="0"/>
          <w:sz w:val="24"/>
          <w:szCs w:val="24"/>
          <w:lang w:val="hy-AM"/>
        </w:rPr>
        <w:t>2</w:t>
      </w:r>
      <w:r w:rsidR="00401F46">
        <w:rPr>
          <w:rFonts w:ascii="GHEA Grapalat" w:hAnsi="GHEA Grapalat"/>
          <w:i w:val="0"/>
          <w:sz w:val="24"/>
          <w:szCs w:val="24"/>
          <w:lang w:val="hy-AM"/>
        </w:rPr>
        <w:t>0</w:t>
      </w:r>
      <w:r w:rsidRPr="0080154C">
        <w:rPr>
          <w:rFonts w:ascii="GHEA Grapalat" w:hAnsi="GHEA Grapalat"/>
          <w:i w:val="0"/>
          <w:sz w:val="24"/>
          <w:szCs w:val="24"/>
        </w:rPr>
        <w:t>" "</w:t>
      </w:r>
      <w:r w:rsidR="00401F46">
        <w:rPr>
          <w:rFonts w:ascii="GHEA Grapalat" w:hAnsi="GHEA Grapalat"/>
          <w:i w:val="0"/>
          <w:sz w:val="24"/>
          <w:szCs w:val="24"/>
          <w:lang w:val="hy-AM"/>
        </w:rPr>
        <w:t>11</w:t>
      </w:r>
      <w:r w:rsidRPr="0080154C">
        <w:rPr>
          <w:rFonts w:ascii="GHEA Grapalat" w:hAnsi="GHEA Grapalat"/>
          <w:i w:val="0"/>
          <w:sz w:val="24"/>
          <w:szCs w:val="24"/>
        </w:rPr>
        <w:t xml:space="preserve">" </w:t>
      </w:r>
      <w:r w:rsidR="00961D9A" w:rsidRPr="0080154C">
        <w:rPr>
          <w:rFonts w:ascii="GHEA Grapalat" w:hAnsi="GHEA Grapalat"/>
          <w:i w:val="0"/>
          <w:sz w:val="24"/>
          <w:szCs w:val="24"/>
        </w:rPr>
        <w:t>2025</w:t>
      </w:r>
      <w:r w:rsidR="00AA7117" w:rsidRPr="0080154C">
        <w:rPr>
          <w:rFonts w:ascii="GHEA Grapalat" w:hAnsi="GHEA Grapalat"/>
          <w:i w:val="0"/>
          <w:sz w:val="24"/>
          <w:szCs w:val="24"/>
        </w:rPr>
        <w:t xml:space="preserve"> </w:t>
      </w:r>
      <w:r w:rsidRPr="0080154C">
        <w:rPr>
          <w:rFonts w:ascii="GHEA Grapalat" w:hAnsi="GHEA Grapalat"/>
          <w:i w:val="0"/>
          <w:sz w:val="24"/>
          <w:szCs w:val="24"/>
        </w:rPr>
        <w:t>года "</w:t>
      </w:r>
      <w:r w:rsidR="00601797" w:rsidRPr="0080154C">
        <w:rPr>
          <w:rFonts w:ascii="GHEA Grapalat" w:hAnsi="GHEA Grapalat"/>
          <w:i w:val="0"/>
          <w:sz w:val="24"/>
          <w:szCs w:val="24"/>
        </w:rPr>
        <w:t>2</w:t>
      </w:r>
      <w:r w:rsidRPr="0080154C">
        <w:rPr>
          <w:rFonts w:ascii="GHEA Grapalat" w:hAnsi="GHEA Grapalat"/>
          <w:i w:val="0"/>
          <w:sz w:val="24"/>
          <w:szCs w:val="24"/>
        </w:rPr>
        <w:t xml:space="preserve">" </w:t>
      </w:r>
    </w:p>
    <w:p w14:paraId="288D3E75" w14:textId="717F91AF" w:rsidR="0091042F" w:rsidRPr="0080154C" w:rsidRDefault="0006703E" w:rsidP="00ED1060">
      <w:pPr>
        <w:pStyle w:val="BodyTextIndent"/>
        <w:widowControl w:val="0"/>
        <w:spacing w:after="160" w:line="240" w:lineRule="auto"/>
        <w:ind w:firstLine="0"/>
        <w:jc w:val="center"/>
        <w:rPr>
          <w:rFonts w:ascii="GHEA Grapalat" w:hAnsi="GHEA Grapalat"/>
          <w:i w:val="0"/>
          <w:sz w:val="24"/>
          <w:szCs w:val="24"/>
        </w:rPr>
      </w:pPr>
      <w:r w:rsidRPr="0080154C">
        <w:rPr>
          <w:rFonts w:ascii="GHEA Grapalat" w:hAnsi="GHEA Grapalat"/>
          <w:i w:val="0"/>
          <w:sz w:val="24"/>
          <w:szCs w:val="24"/>
        </w:rPr>
        <w:t xml:space="preserve">Код </w:t>
      </w:r>
      <w:r w:rsidR="00417E48" w:rsidRPr="0080154C">
        <w:rPr>
          <w:rFonts w:ascii="GHEA Grapalat" w:hAnsi="GHEA Grapalat"/>
          <w:i w:val="0"/>
          <w:sz w:val="24"/>
          <w:szCs w:val="24"/>
        </w:rPr>
        <w:t>процедуры</w:t>
      </w:r>
      <w:r w:rsidRPr="0080154C">
        <w:rPr>
          <w:rFonts w:ascii="GHEA Grapalat" w:hAnsi="GHEA Grapalat"/>
          <w:i w:val="0"/>
          <w:sz w:val="24"/>
          <w:szCs w:val="24"/>
        </w:rPr>
        <w:t xml:space="preserve"> </w:t>
      </w:r>
      <w:r w:rsidR="0080154C">
        <w:rPr>
          <w:rFonts w:ascii="GHEA Grapalat" w:hAnsi="GHEA Grapalat"/>
          <w:i w:val="0"/>
          <w:sz w:val="24"/>
          <w:szCs w:val="24"/>
        </w:rPr>
        <w:t>EQ-GHAShDzB-</w:t>
      </w:r>
      <w:r w:rsidR="00741E17">
        <w:rPr>
          <w:rFonts w:ascii="GHEA Grapalat" w:hAnsi="GHEA Grapalat"/>
          <w:i w:val="0"/>
          <w:sz w:val="24"/>
          <w:szCs w:val="24"/>
        </w:rPr>
        <w:t>26/1</w:t>
      </w:r>
    </w:p>
    <w:p w14:paraId="78B9F6A4" w14:textId="275C2AC6" w:rsidR="00642EFE" w:rsidRPr="009044F1" w:rsidRDefault="00601797" w:rsidP="00ED1060">
      <w:pPr>
        <w:pStyle w:val="BodyTextIndent"/>
        <w:widowControl w:val="0"/>
        <w:spacing w:line="240" w:lineRule="auto"/>
        <w:ind w:firstLine="567"/>
        <w:rPr>
          <w:rFonts w:ascii="GHEA Grapalat" w:hAnsi="GHEA Grapalat"/>
          <w:i w:val="0"/>
          <w:sz w:val="24"/>
          <w:szCs w:val="24"/>
        </w:rPr>
      </w:pPr>
      <w:r w:rsidRPr="00601797">
        <w:rPr>
          <w:rFonts w:ascii="GHEA Grapalat" w:hAnsi="GHEA Grapalat"/>
          <w:i w:val="0"/>
          <w:sz w:val="24"/>
          <w:szCs w:val="24"/>
        </w:rPr>
        <w:t>Заказчик мэрия г.Еревана, находящийся по адресу находящийся по адресу:  РА, г.Ереван, ул. Аргишти 1</w:t>
      </w:r>
      <w:r w:rsidR="0080154C">
        <w:rPr>
          <w:rFonts w:ascii="GHEA Grapalat" w:hAnsi="GHEA Grapalat"/>
          <w:i w:val="0"/>
          <w:sz w:val="24"/>
          <w:szCs w:val="24"/>
        </w:rPr>
        <w:t xml:space="preserve"> запрос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1137FB60" w14:textId="77777777" w:rsidR="00782D60" w:rsidRPr="00782D60" w:rsidRDefault="00A20B69" w:rsidP="00ED1060">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2C21697C" w:rsidR="00341A74" w:rsidRPr="003A1EBB" w:rsidRDefault="00097F00" w:rsidP="00ED1060">
      <w:pPr>
        <w:pStyle w:val="BodyTextIndent"/>
        <w:widowControl w:val="0"/>
        <w:spacing w:line="240" w:lineRule="auto"/>
        <w:ind w:firstLine="0"/>
        <w:rPr>
          <w:rFonts w:ascii="GHEA Grapalat" w:hAnsi="GHEA Grapalat"/>
          <w:i w:val="0"/>
          <w:sz w:val="24"/>
          <w:szCs w:val="24"/>
        </w:rPr>
      </w:pPr>
      <w:r>
        <w:rPr>
          <w:rFonts w:ascii="GHEA Grapalat" w:eastAsia="MS Mincho" w:hAnsi="GHEA Grapalat"/>
          <w:b/>
          <w:i w:val="0"/>
          <w:iCs/>
          <w:sz w:val="22"/>
          <w:lang w:eastAsia="ja-JP"/>
        </w:rPr>
        <w:t>Текущие работы, требующие срочного решения</w:t>
      </w:r>
      <w:r w:rsidR="00DE2A41">
        <w:rPr>
          <w:rFonts w:ascii="GHEA Grapalat" w:eastAsia="MS Mincho" w:hAnsi="GHEA Grapalat"/>
          <w:b/>
          <w:i w:val="0"/>
          <w:iCs/>
          <w:sz w:val="22"/>
          <w:lang w:eastAsia="ja-JP"/>
        </w:rPr>
        <w:t xml:space="preserve"> </w:t>
      </w:r>
      <w:r w:rsidR="00782D60">
        <w:rPr>
          <w:rFonts w:ascii="GHEA Grapalat" w:hAnsi="GHEA Grapalat"/>
          <w:i w:val="0"/>
          <w:sz w:val="24"/>
          <w:szCs w:val="24"/>
        </w:rPr>
        <w:t>(далее — договор).</w:t>
      </w:r>
    </w:p>
    <w:p w14:paraId="1D6FB85B" w14:textId="77777777" w:rsidR="00357D48" w:rsidRPr="009044F1" w:rsidRDefault="00A20B69" w:rsidP="00ED1060">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36DC70B1" w:rsidR="00357D48" w:rsidRPr="00645CA8" w:rsidRDefault="00052084" w:rsidP="00ED1060">
      <w:pPr>
        <w:pStyle w:val="BodyTextIndent"/>
        <w:widowControl w:val="0"/>
        <w:spacing w:line="240" w:lineRule="auto"/>
        <w:ind w:firstLine="567"/>
        <w:rPr>
          <w:rFonts w:ascii="GHEA Grapalat" w:hAnsi="GHEA Grapalat"/>
          <w:b/>
          <w:bCs/>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 xml:space="preserve">инимальное </w:t>
      </w:r>
      <w:r w:rsidR="00645CA8" w:rsidRPr="00645CA8">
        <w:rPr>
          <w:rFonts w:ascii="GHEA Grapalat" w:hAnsi="GHEA Grapalat"/>
          <w:b/>
          <w:bCs/>
          <w:i w:val="0"/>
          <w:sz w:val="24"/>
          <w:szCs w:val="24"/>
        </w:rPr>
        <w:t>с</w:t>
      </w:r>
      <w:r w:rsidR="00BC5779" w:rsidRPr="00645CA8">
        <w:rPr>
          <w:rFonts w:ascii="GHEA Grapalat" w:hAnsi="GHEA Grapalat"/>
          <w:b/>
          <w:bCs/>
          <w:i w:val="0"/>
          <w:sz w:val="24"/>
          <w:szCs w:val="24"/>
        </w:rPr>
        <w:t>редняя сумма максимальной цены за единицу в процентах по принципу предпочтения представленного участника.</w:t>
      </w:r>
      <w:r w:rsidR="003F762C" w:rsidRPr="00645CA8">
        <w:rPr>
          <w:rFonts w:ascii="GHEA Grapalat" w:hAnsi="GHEA Grapalat"/>
          <w:b/>
          <w:bCs/>
          <w:i w:val="0"/>
          <w:sz w:val="24"/>
          <w:szCs w:val="24"/>
        </w:rPr>
        <w:t>.</w:t>
      </w:r>
    </w:p>
    <w:p w14:paraId="3B67F68E" w14:textId="77777777" w:rsidR="000E2427" w:rsidRPr="009044F1" w:rsidRDefault="000E2427" w:rsidP="00ED1060">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80154C" w:rsidRDefault="00357D48" w:rsidP="00ED1060">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 xml:space="preserve">При наличии требования о предоставлении приглашения в электронной форме заказчик обеспечивает бесплатное </w:t>
      </w:r>
      <w:r w:rsidRPr="0080154C">
        <w:rPr>
          <w:rFonts w:ascii="GHEA Grapalat" w:hAnsi="GHEA Grapalat"/>
          <w:i w:val="0"/>
          <w:spacing w:val="-6"/>
          <w:sz w:val="24"/>
          <w:szCs w:val="24"/>
        </w:rPr>
        <w:t>предоставление приглашения в</w:t>
      </w:r>
      <w:r w:rsidR="001E06D6" w:rsidRPr="0080154C">
        <w:rPr>
          <w:rFonts w:ascii="Courier New" w:hAnsi="Courier New" w:cs="Courier New"/>
          <w:i w:val="0"/>
          <w:spacing w:val="-6"/>
          <w:sz w:val="24"/>
          <w:szCs w:val="24"/>
          <w:lang w:val="en-US"/>
        </w:rPr>
        <w:t> </w:t>
      </w:r>
      <w:r w:rsidRPr="0080154C">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F0687A0" w:rsidR="005939DE" w:rsidRPr="0080154C" w:rsidRDefault="00677658" w:rsidP="00ED1060">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 xml:space="preserve">Заявки на </w:t>
      </w:r>
      <w:r w:rsidR="00D746A9" w:rsidRPr="0080154C">
        <w:rPr>
          <w:rFonts w:ascii="GHEA Grapalat" w:hAnsi="GHEA Grapalat"/>
          <w:i w:val="0"/>
          <w:sz w:val="24"/>
          <w:szCs w:val="24"/>
        </w:rPr>
        <w:t xml:space="preserve">настоящую процедуру </w:t>
      </w:r>
      <w:r w:rsidRPr="0080154C">
        <w:rPr>
          <w:rFonts w:ascii="GHEA Grapalat" w:hAnsi="GHEA Grapalat"/>
          <w:i w:val="0"/>
          <w:sz w:val="24"/>
          <w:szCs w:val="24"/>
        </w:rPr>
        <w:t>необходимо подать в электронной форме, посредством системы электронных закупок Armeps (</w:t>
      </w:r>
      <w:r w:rsidRPr="0080154C">
        <w:fldChar w:fldCharType="begin"/>
      </w:r>
      <w:r w:rsidRPr="0080154C">
        <w:instrText xml:space="preserve"> HYPERLINK "http://www.armeps.am/" \h </w:instrText>
      </w:r>
      <w:r w:rsidRPr="0080154C">
        <w:fldChar w:fldCharType="separate"/>
      </w:r>
      <w:r w:rsidRPr="0080154C">
        <w:rPr>
          <w:rFonts w:ascii="GHEA Grapalat" w:hAnsi="GHEA Grapalat"/>
          <w:i w:val="0"/>
          <w:sz w:val="24"/>
          <w:szCs w:val="24"/>
        </w:rPr>
        <w:t>www.armeps.am</w:t>
      </w:r>
      <w:r w:rsidRPr="0080154C">
        <w:rPr>
          <w:rFonts w:ascii="GHEA Grapalat" w:hAnsi="GHEA Grapalat"/>
          <w:i w:val="0"/>
          <w:sz w:val="24"/>
          <w:szCs w:val="24"/>
        </w:rPr>
        <w:fldChar w:fldCharType="end"/>
      </w:r>
      <w:r w:rsidR="002166CE" w:rsidRPr="0080154C">
        <w:rPr>
          <w:rFonts w:ascii="GHEA Grapalat" w:hAnsi="GHEA Grapalat"/>
          <w:i w:val="0"/>
          <w:sz w:val="24"/>
          <w:szCs w:val="24"/>
        </w:rPr>
        <w:t>),</w:t>
      </w:r>
      <w:r w:rsidR="00ED1060" w:rsidRPr="0080154C">
        <w:rPr>
          <w:rFonts w:ascii="GHEA Grapalat" w:hAnsi="GHEA Grapalat"/>
          <w:i w:val="0"/>
          <w:sz w:val="24"/>
          <w:szCs w:val="24"/>
        </w:rPr>
        <w:t xml:space="preserve"> </w:t>
      </w:r>
      <w:r w:rsidR="00601797" w:rsidRPr="0080154C">
        <w:rPr>
          <w:rFonts w:ascii="GHEA Grapalat" w:hAnsi="GHEA Grapalat"/>
        </w:rPr>
        <w:t xml:space="preserve">до </w:t>
      </w:r>
      <w:r w:rsidR="00A73D0B">
        <w:rPr>
          <w:rFonts w:ascii="GHEA Grapalat" w:hAnsi="GHEA Grapalat"/>
          <w:b/>
          <w:i w:val="0"/>
          <w:iCs/>
          <w:lang w:val="hy-AM"/>
        </w:rPr>
        <w:t>10:00</w:t>
      </w:r>
      <w:r w:rsidR="00601797" w:rsidRPr="0080154C">
        <w:rPr>
          <w:rFonts w:ascii="GHEA Grapalat" w:hAnsi="GHEA Grapalat"/>
          <w:b/>
          <w:i w:val="0"/>
          <w:iCs/>
          <w:lang w:val="hy-AM"/>
        </w:rPr>
        <w:t xml:space="preserve"> часов </w:t>
      </w:r>
      <w:r w:rsidR="00401F46">
        <w:rPr>
          <w:rFonts w:ascii="GHEA Grapalat" w:hAnsi="GHEA Grapalat"/>
          <w:b/>
          <w:i w:val="0"/>
          <w:iCs/>
          <w:lang w:val="hy-AM"/>
        </w:rPr>
        <w:t>01.12.2025</w:t>
      </w:r>
      <w:r w:rsidR="0080154C" w:rsidRPr="0080154C">
        <w:rPr>
          <w:rFonts w:ascii="GHEA Grapalat" w:hAnsi="GHEA Grapalat"/>
          <w:b/>
          <w:i w:val="0"/>
          <w:iCs/>
          <w:lang w:val="hy-AM"/>
        </w:rPr>
        <w:t xml:space="preserve"> </w:t>
      </w:r>
      <w:r w:rsidR="00ED1060" w:rsidRPr="0080154C">
        <w:rPr>
          <w:rFonts w:ascii="GHEA Grapalat" w:hAnsi="GHEA Grapalat"/>
          <w:b/>
          <w:i w:val="0"/>
          <w:iCs/>
          <w:lang w:val="hy-AM"/>
        </w:rPr>
        <w:t xml:space="preserve"> </w:t>
      </w:r>
      <w:r w:rsidRPr="0080154C">
        <w:rPr>
          <w:rFonts w:ascii="GHEA Grapalat" w:hAnsi="GHEA Grapalat"/>
          <w:i w:val="0"/>
          <w:sz w:val="24"/>
          <w:szCs w:val="24"/>
        </w:rPr>
        <w:t>с даты опубликования настоящего объявления.</w:t>
      </w:r>
    </w:p>
    <w:p w14:paraId="36452640" w14:textId="77777777" w:rsidR="00357D48" w:rsidRPr="0080154C" w:rsidRDefault="005D7731" w:rsidP="00ED1060">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Кроме армянского языка заявки могут быть поданы также н</w:t>
      </w:r>
      <w:r w:rsidR="001B32D9" w:rsidRPr="0080154C">
        <w:rPr>
          <w:rFonts w:ascii="GHEA Grapalat" w:hAnsi="GHEA Grapalat"/>
          <w:i w:val="0"/>
          <w:sz w:val="24"/>
          <w:szCs w:val="24"/>
        </w:rPr>
        <w:t>а английском или русском языке.</w:t>
      </w:r>
    </w:p>
    <w:p w14:paraId="15D945FC" w14:textId="4235C983" w:rsidR="004E2FC6" w:rsidRPr="0080154C" w:rsidRDefault="0060526C" w:rsidP="00ED1060">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A73D0B">
        <w:rPr>
          <w:rFonts w:ascii="GHEA Grapalat" w:hAnsi="GHEA Grapalat"/>
          <w:b/>
          <w:i w:val="0"/>
          <w:iCs/>
          <w:lang w:val="hy-AM"/>
        </w:rPr>
        <w:t>10:00</w:t>
      </w:r>
      <w:r w:rsidR="00601797" w:rsidRPr="0080154C">
        <w:rPr>
          <w:rFonts w:ascii="GHEA Grapalat" w:hAnsi="GHEA Grapalat"/>
          <w:b/>
          <w:i w:val="0"/>
          <w:iCs/>
          <w:lang w:val="hy-AM"/>
        </w:rPr>
        <w:t xml:space="preserve"> часов </w:t>
      </w:r>
      <w:r w:rsidR="00401F46">
        <w:rPr>
          <w:rFonts w:ascii="GHEA Grapalat" w:hAnsi="GHEA Grapalat"/>
          <w:b/>
          <w:i w:val="0"/>
          <w:iCs/>
          <w:lang w:val="hy-AM"/>
        </w:rPr>
        <w:t>01.12.2025</w:t>
      </w:r>
      <w:r w:rsidR="0080154C" w:rsidRPr="0080154C">
        <w:rPr>
          <w:rFonts w:ascii="GHEA Grapalat" w:hAnsi="GHEA Grapalat"/>
          <w:b/>
          <w:i w:val="0"/>
          <w:iCs/>
          <w:lang w:val="hy-AM"/>
        </w:rPr>
        <w:t xml:space="preserve"> </w:t>
      </w:r>
      <w:r w:rsidR="00ED1060" w:rsidRPr="0080154C">
        <w:rPr>
          <w:rFonts w:ascii="GHEA Grapalat" w:hAnsi="GHEA Grapalat"/>
          <w:b/>
          <w:i w:val="0"/>
          <w:iCs/>
          <w:lang w:val="hy-AM"/>
        </w:rPr>
        <w:t xml:space="preserve"> </w:t>
      </w:r>
      <w:r w:rsidRPr="0080154C">
        <w:rPr>
          <w:rFonts w:ascii="GHEA Grapalat" w:hAnsi="GHEA Grapalat"/>
          <w:i w:val="0"/>
          <w:sz w:val="24"/>
          <w:szCs w:val="24"/>
        </w:rPr>
        <w:t>со дня опубл</w:t>
      </w:r>
      <w:r w:rsidR="001B32D9" w:rsidRPr="0080154C">
        <w:rPr>
          <w:rFonts w:ascii="GHEA Grapalat" w:hAnsi="GHEA Grapalat"/>
          <w:i w:val="0"/>
          <w:sz w:val="24"/>
          <w:szCs w:val="24"/>
        </w:rPr>
        <w:t>икования настоящего объявления.</w:t>
      </w:r>
    </w:p>
    <w:p w14:paraId="4B5E9B21" w14:textId="77777777" w:rsidR="00130CD2" w:rsidRPr="001B32D9" w:rsidRDefault="00130CD2" w:rsidP="00ED1060">
      <w:pPr>
        <w:pStyle w:val="BodyTextIndent"/>
        <w:widowControl w:val="0"/>
        <w:spacing w:line="240" w:lineRule="auto"/>
        <w:ind w:firstLine="567"/>
        <w:rPr>
          <w:rFonts w:ascii="GHEA Grapalat" w:hAnsi="GHEA Grapalat"/>
          <w:i w:val="0"/>
          <w:sz w:val="24"/>
          <w:szCs w:val="24"/>
        </w:rPr>
      </w:pPr>
      <w:r w:rsidRPr="0080154C">
        <w:rPr>
          <w:rFonts w:ascii="GHEA Grapalat" w:hAnsi="GHEA Grapalat"/>
          <w:i w:val="0"/>
          <w:sz w:val="24"/>
          <w:szCs w:val="24"/>
        </w:rPr>
        <w:t>Обжалование данной процедуры осуществляется в порядке</w:t>
      </w:r>
      <w:r w:rsidRPr="00130CD2">
        <w:rPr>
          <w:rFonts w:ascii="GHEA Grapalat" w:hAnsi="GHEA Grapalat"/>
          <w:i w:val="0"/>
          <w:sz w:val="24"/>
          <w:szCs w:val="24"/>
        </w:rPr>
        <w:t xml:space="preserve">, установленном </w:t>
      </w:r>
      <w:r w:rsidRPr="00130CD2">
        <w:rPr>
          <w:rFonts w:ascii="GHEA Grapalat" w:hAnsi="GHEA Grapalat"/>
          <w:i w:val="0"/>
          <w:sz w:val="24"/>
          <w:szCs w:val="24"/>
        </w:rPr>
        <w:lastRenderedPageBreak/>
        <w:t>законом РА "О закупках" и гражданским процессуальным кодексом РА.</w:t>
      </w:r>
    </w:p>
    <w:p w14:paraId="7C3E9006" w14:textId="77777777" w:rsidR="006E7AF9" w:rsidRDefault="006E7AF9" w:rsidP="00ED1060">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6BD3FF80" w:rsidR="006E7AF9" w:rsidRPr="00ED1060" w:rsidRDefault="003D4338" w:rsidP="006E7AF9">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sidR="00961D9A" w:rsidRPr="00313216">
        <w:rPr>
          <w:rFonts w:ascii="GHEA Grapalat" w:hAnsi="GHEA Grapalat"/>
          <w:sz w:val="24"/>
          <w:szCs w:val="24"/>
        </w:rPr>
        <w:t>194</w:t>
      </w:r>
      <w:r w:rsidR="00ED1060" w:rsidRPr="00ED1060">
        <w:rPr>
          <w:rFonts w:ascii="GHEA Grapalat" w:hAnsi="GHEA Grapalat"/>
          <w:sz w:val="24"/>
          <w:szCs w:val="24"/>
        </w:rPr>
        <w:t>.</w:t>
      </w:r>
    </w:p>
    <w:p w14:paraId="29D580B7" w14:textId="2733FD4F" w:rsidR="006E7AF9"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Электронная почта</w:t>
      </w:r>
      <w:r w:rsidR="00ED1060" w:rsidRPr="00ED1060">
        <w:rPr>
          <w:rFonts w:ascii="GHEA Grapalat" w:hAnsi="GHEA Grapalat"/>
          <w:i w:val="0"/>
          <w:sz w:val="24"/>
          <w:szCs w:val="24"/>
        </w:rPr>
        <w:t>:</w:t>
      </w:r>
      <w:r>
        <w:rPr>
          <w:rFonts w:ascii="GHEA Grapalat" w:hAnsi="GHEA Grapalat"/>
          <w:i w:val="0"/>
          <w:sz w:val="24"/>
          <w:szCs w:val="24"/>
        </w:rPr>
        <w:t xml:space="preserve"> </w:t>
      </w:r>
      <w:hyperlink r:id="rId8" w:history="1">
        <w:r w:rsidR="00601960">
          <w:rPr>
            <w:rStyle w:val="Hyperlink"/>
            <w:rFonts w:ascii="GHEA Grapalat" w:hAnsi="GHEA Grapalat"/>
            <w:i w:val="0"/>
            <w:sz w:val="24"/>
            <w:szCs w:val="24"/>
            <w:lang w:val="en-US"/>
          </w:rPr>
          <w:t>vachagan</w:t>
        </w:r>
        <w:r w:rsidR="00601960" w:rsidRPr="00601960">
          <w:rPr>
            <w:rStyle w:val="Hyperlink"/>
            <w:rFonts w:ascii="GHEA Grapalat" w:hAnsi="GHEA Grapalat"/>
            <w:i w:val="0"/>
            <w:sz w:val="24"/>
            <w:szCs w:val="24"/>
          </w:rPr>
          <w:t>.</w:t>
        </w:r>
        <w:r w:rsidR="00601960">
          <w:rPr>
            <w:rStyle w:val="Hyperlink"/>
            <w:rFonts w:ascii="GHEA Grapalat" w:hAnsi="GHEA Grapalat"/>
            <w:i w:val="0"/>
            <w:sz w:val="24"/>
            <w:szCs w:val="24"/>
            <w:lang w:val="en-US"/>
          </w:rPr>
          <w:t>mejunc</w:t>
        </w:r>
        <w:r w:rsidR="0080154C" w:rsidRPr="0080154C">
          <w:rPr>
            <w:rStyle w:val="Hyperlink"/>
            <w:rFonts w:ascii="GHEA Grapalat" w:hAnsi="GHEA Grapalat"/>
            <w:i w:val="0"/>
            <w:sz w:val="24"/>
            <w:szCs w:val="24"/>
          </w:rPr>
          <w:t>@</w:t>
        </w:r>
        <w:r w:rsidR="0080154C">
          <w:rPr>
            <w:rStyle w:val="Hyperlink"/>
            <w:rFonts w:ascii="GHEA Grapalat" w:hAnsi="GHEA Grapalat"/>
            <w:i w:val="0"/>
            <w:sz w:val="24"/>
            <w:szCs w:val="24"/>
            <w:lang w:val="en-US"/>
          </w:rPr>
          <w:t>yerevan</w:t>
        </w:r>
        <w:r w:rsidR="0080154C" w:rsidRPr="0080154C">
          <w:rPr>
            <w:rStyle w:val="Hyperlink"/>
            <w:rFonts w:ascii="GHEA Grapalat" w:hAnsi="GHEA Grapalat"/>
            <w:i w:val="0"/>
            <w:sz w:val="24"/>
            <w:szCs w:val="24"/>
          </w:rPr>
          <w:t>.</w:t>
        </w:r>
        <w:r w:rsidR="0080154C">
          <w:rPr>
            <w:rStyle w:val="Hyperlink"/>
            <w:rFonts w:ascii="GHEA Grapalat" w:hAnsi="GHEA Grapalat"/>
            <w:i w:val="0"/>
            <w:sz w:val="24"/>
            <w:szCs w:val="24"/>
            <w:lang w:val="en-US"/>
          </w:rPr>
          <w:t>am</w:t>
        </w:r>
        <w:r w:rsidR="0080154C" w:rsidRPr="0080154C">
          <w:rPr>
            <w:rStyle w:val="Hyperlink"/>
            <w:rFonts w:ascii="GHEA Grapalat" w:hAnsi="GHEA Grapalat"/>
            <w:i w:val="0"/>
            <w:sz w:val="24"/>
            <w:szCs w:val="24"/>
          </w:rPr>
          <w:t xml:space="preserve"> </w:t>
        </w:r>
      </w:hyperlink>
      <w:r w:rsidR="00ED1060" w:rsidRPr="00ED1060">
        <w:rPr>
          <w:rFonts w:ascii="GHEA Grapalat" w:hAnsi="GHEA Grapalat"/>
          <w:i w:val="0"/>
          <w:sz w:val="24"/>
          <w:szCs w:val="24"/>
        </w:rPr>
        <w:t xml:space="preserve"> .</w:t>
      </w:r>
      <w:r>
        <w:rPr>
          <w:rFonts w:ascii="GHEA Grapalat" w:hAnsi="GHEA Grapalat"/>
          <w:i w:val="0"/>
          <w:sz w:val="24"/>
          <w:szCs w:val="24"/>
        </w:rPr>
        <w:t xml:space="preserve"> </w:t>
      </w:r>
    </w:p>
    <w:p w14:paraId="7EB7C1E5" w14:textId="0153CD52" w:rsidR="006E7AF9" w:rsidRPr="00ED1060" w:rsidRDefault="006E7AF9" w:rsidP="006E7AF9">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w:t>
      </w:r>
      <w:r w:rsidR="00ED1060" w:rsidRPr="00ED1060">
        <w:rPr>
          <w:rFonts w:ascii="GHEA Grapalat" w:hAnsi="GHEA Grapalat"/>
          <w:i w:val="0"/>
          <w:sz w:val="24"/>
          <w:szCs w:val="24"/>
        </w:rPr>
        <w:t>:</w:t>
      </w:r>
      <w:r>
        <w:rPr>
          <w:rFonts w:ascii="GHEA Grapalat" w:hAnsi="GHEA Grapalat"/>
          <w:i w:val="0"/>
          <w:sz w:val="24"/>
          <w:szCs w:val="24"/>
        </w:rPr>
        <w:t xml:space="preserve"> г.Еревана</w:t>
      </w:r>
      <w:r w:rsidR="00ED1060" w:rsidRPr="00ED1060">
        <w:rPr>
          <w:rFonts w:ascii="GHEA Grapalat" w:hAnsi="GHEA Grapalat"/>
          <w:i w:val="0"/>
          <w:sz w:val="24"/>
          <w:szCs w:val="24"/>
        </w:rPr>
        <w:t>.</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ED1060">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61EB37B0" w:rsidR="00096865" w:rsidRPr="0080154C" w:rsidRDefault="005D7731" w:rsidP="00ED1060">
      <w:pPr>
        <w:pStyle w:val="BodyText"/>
        <w:widowControl w:val="0"/>
        <w:spacing w:after="0"/>
        <w:ind w:firstLine="567"/>
        <w:jc w:val="right"/>
        <w:rPr>
          <w:rFonts w:ascii="GHEA Grapalat" w:hAnsi="GHEA Grapalat"/>
          <w:i/>
        </w:rPr>
      </w:pPr>
      <w:r w:rsidRPr="009044F1">
        <w:rPr>
          <w:rFonts w:ascii="GHEA Grapalat" w:hAnsi="GHEA Grapalat"/>
        </w:rPr>
        <w:t xml:space="preserve">Решением Оценочной комиссии </w:t>
      </w:r>
      <w:r w:rsidR="000C74EF" w:rsidRPr="000C74EF">
        <w:rPr>
          <w:rFonts w:ascii="GHEA Grapalat" w:hAnsi="GHEA Grapalat"/>
        </w:rPr>
        <w:t>запрос</w:t>
      </w:r>
      <w:r w:rsidR="000C74EF">
        <w:rPr>
          <w:rFonts w:ascii="GHEA Grapalat" w:hAnsi="GHEA Grapalat"/>
        </w:rPr>
        <w:t>а</w:t>
      </w:r>
      <w:r w:rsidR="000C74EF" w:rsidRPr="000C74EF">
        <w:rPr>
          <w:rFonts w:ascii="GHEA Grapalat" w:hAnsi="GHEA Grapalat"/>
        </w:rPr>
        <w:t xml:space="preserve"> котировок</w:t>
      </w:r>
      <w:r w:rsidR="001B32D9" w:rsidRPr="001B32D9">
        <w:rPr>
          <w:rFonts w:ascii="GHEA Grapalat" w:hAnsi="GHEA Grapalat" w:cs="Sylfaen"/>
          <w:i/>
        </w:rPr>
        <w:br/>
      </w:r>
      <w:r w:rsidR="00096865" w:rsidRPr="009044F1">
        <w:rPr>
          <w:rFonts w:ascii="GHEA Grapalat" w:hAnsi="GHEA Grapalat"/>
          <w:i/>
        </w:rPr>
        <w:t xml:space="preserve">под кодом </w:t>
      </w:r>
      <w:r w:rsidR="0080154C">
        <w:rPr>
          <w:rFonts w:ascii="GHEA Grapalat" w:hAnsi="GHEA Grapalat"/>
          <w:i/>
        </w:rPr>
        <w:t>EQ-GHAShDzB-</w:t>
      </w:r>
      <w:r w:rsidR="00741E17">
        <w:rPr>
          <w:rFonts w:ascii="GHEA Grapalat" w:hAnsi="GHEA Grapalat"/>
          <w:i/>
        </w:rPr>
        <w:t>26/1</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401F46">
        <w:rPr>
          <w:rFonts w:ascii="GHEA Grapalat" w:hAnsi="GHEA Grapalat"/>
          <w:i/>
          <w:lang w:val="hy-AM"/>
        </w:rPr>
        <w:t>20</w:t>
      </w:r>
      <w:r w:rsidR="006E7AF9" w:rsidRPr="0080154C">
        <w:rPr>
          <w:rFonts w:ascii="GHEA Grapalat" w:hAnsi="GHEA Grapalat"/>
          <w:i/>
        </w:rPr>
        <w:t>.</w:t>
      </w:r>
      <w:r w:rsidR="00401F46">
        <w:rPr>
          <w:rFonts w:ascii="GHEA Grapalat" w:hAnsi="GHEA Grapalat"/>
          <w:i/>
          <w:lang w:val="hy-AM"/>
        </w:rPr>
        <w:t>12</w:t>
      </w:r>
      <w:r w:rsidR="000E6448" w:rsidRPr="0080154C">
        <w:rPr>
          <w:rFonts w:ascii="GHEA Grapalat" w:hAnsi="GHEA Grapalat"/>
          <w:i/>
        </w:rPr>
        <w:t>.</w:t>
      </w:r>
      <w:r w:rsidR="00961D9A" w:rsidRPr="0080154C">
        <w:rPr>
          <w:rFonts w:ascii="GHEA Grapalat" w:hAnsi="GHEA Grapalat"/>
          <w:i/>
        </w:rPr>
        <w:t>2025</w:t>
      </w:r>
      <w:r w:rsidR="009F10E4" w:rsidRPr="0080154C">
        <w:rPr>
          <w:rFonts w:ascii="GHEA Grapalat" w:hAnsi="GHEA Grapalat"/>
          <w:i/>
        </w:rPr>
        <w:t xml:space="preserve"> </w:t>
      </w:r>
      <w:r w:rsidR="00096865" w:rsidRPr="0080154C">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Pr="003A1EBB" w:rsidRDefault="000763E5"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4560F7A6"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80154C">
        <w:rPr>
          <w:rFonts w:ascii="GHEA Grapalat" w:hAnsi="GHEA Grapalat"/>
        </w:rPr>
        <w:t>ЗАПРОС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097F00">
        <w:rPr>
          <w:rFonts w:ascii="GHEA Grapalat" w:eastAsia="MS Mincho" w:hAnsi="GHEA Grapalat"/>
          <w:bCs/>
          <w:sz w:val="22"/>
          <w:szCs w:val="20"/>
          <w:lang w:eastAsia="ja-JP"/>
        </w:rPr>
        <w:t>ТЕКУЩИЕ РАБОТЫ, ТРЕБУЮЩИЕ СРОЧНОГО РЕШЕНИЯ</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r>
        <w:fldChar w:fldCharType="begin"/>
      </w:r>
      <w:r>
        <w:instrText xml:space="preserve"> HYPERLINK "http://www.procurement.am" </w:instrText>
      </w:r>
      <w:r>
        <w:fldChar w:fldCharType="separate"/>
      </w:r>
      <w:r w:rsidR="00C90796" w:rsidRPr="00506832">
        <w:rPr>
          <w:rStyle w:val="Hyperlink"/>
          <w:rFonts w:ascii="GHEA Grapalat" w:hAnsi="GHEA Grapalat"/>
          <w:i/>
        </w:rPr>
        <w:t>www.procurement.am</w:t>
      </w:r>
      <w:r>
        <w:rPr>
          <w:rStyle w:val="Hyperlink"/>
          <w:rFonts w:ascii="GHEA Grapalat" w:hAnsi="GHEA Grapalat"/>
          <w:i/>
        </w:rPr>
        <w:fldChar w:fldCharType="end"/>
      </w:r>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56EFF140" w14:textId="69EE3D77" w:rsidR="00033ED4" w:rsidRDefault="00097F00" w:rsidP="000E6448">
      <w:pPr>
        <w:widowControl w:val="0"/>
        <w:jc w:val="center"/>
        <w:rPr>
          <w:rFonts w:ascii="GHEA Grapalat" w:hAnsi="GHEA Grapalat"/>
          <w:sz w:val="20"/>
          <w:szCs w:val="20"/>
        </w:rPr>
      </w:pPr>
      <w:r>
        <w:rPr>
          <w:rFonts w:ascii="GHEA Grapalat" w:eastAsia="MS Mincho" w:hAnsi="GHEA Grapalat"/>
          <w:bCs/>
          <w:sz w:val="22"/>
          <w:szCs w:val="20"/>
          <w:lang w:eastAsia="ja-JP"/>
        </w:rPr>
        <w:t>ТЕКУЩИЕ РАБОТЫ, ТРЕБУЮЩИЕ СРОЧНОГО РЕШЕНИЯ</w:t>
      </w:r>
      <w:r w:rsidR="0080154C" w:rsidRPr="0080154C">
        <w:rPr>
          <w:rFonts w:ascii="GHEA Grapalat" w:eastAsia="MS Mincho" w:hAnsi="GHEA Grapalat"/>
          <w:b/>
          <w:i/>
          <w:iCs/>
          <w:sz w:val="22"/>
          <w:szCs w:val="20"/>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0FA6F93B" w14:textId="645046FD"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80154C">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31A646C" w14:textId="77777777" w:rsidR="00096865" w:rsidRPr="009044F1"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E6448">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41DC03DA" w:rsidR="00096865" w:rsidRPr="00BC5779" w:rsidRDefault="00543BAE" w:rsidP="000E6448">
      <w:pPr>
        <w:widowControl w:val="0"/>
        <w:tabs>
          <w:tab w:val="left" w:pos="1134"/>
        </w:tabs>
        <w:ind w:left="1134" w:hanging="567"/>
        <w:jc w:val="both"/>
        <w:rPr>
          <w:rFonts w:ascii="GHEA Grapalat" w:hAnsi="GHEA Grapalat"/>
          <w:color w:val="FF0000"/>
        </w:rPr>
      </w:pPr>
      <w:r>
        <w:rPr>
          <w:rFonts w:ascii="GHEA Grapalat" w:hAnsi="GHEA Grapalat"/>
        </w:rPr>
        <w:t>5.</w:t>
      </w:r>
      <w:r>
        <w:rPr>
          <w:rFonts w:ascii="GHEA Grapalat" w:hAnsi="GHEA Grapalat"/>
        </w:rPr>
        <w:tab/>
      </w:r>
      <w:r w:rsidR="00BC5779" w:rsidRPr="00BC5779">
        <w:rPr>
          <w:rFonts w:ascii="GHEA Grapalat" w:hAnsi="GHEA Grapalat"/>
          <w:b/>
          <w:bCs/>
        </w:rPr>
        <w:t>Средняя сумма максимальной цены за единицу в процентах Ценовое предложение должно быть представлено в процентах</w:t>
      </w:r>
      <w:r w:rsidR="00BC5779" w:rsidRPr="00BC5779">
        <w:rPr>
          <w:rFonts w:ascii="GHEA Grapalat" w:hAnsi="GHEA Grapalat"/>
        </w:rPr>
        <w:t xml:space="preserve"> </w:t>
      </w:r>
    </w:p>
    <w:p w14:paraId="015A6ED6" w14:textId="77777777" w:rsidR="00096865" w:rsidRPr="009044F1"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0E6448">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E6448">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9AB163C" w14:textId="4680A194"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0154C">
        <w:rPr>
          <w:rFonts w:ascii="GHEA Grapalat" w:hAnsi="GHEA Grapalat"/>
          <w:b/>
        </w:rPr>
        <w:t>ЗАПРОС КОТИРОВОК</w:t>
      </w:r>
    </w:p>
    <w:p w14:paraId="31821506" w14:textId="77777777" w:rsidR="00096865" w:rsidRPr="003A1EBB" w:rsidRDefault="00096865" w:rsidP="000E6448">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E6448">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0E6448">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18A495C1" w:rsidR="00096865" w:rsidRPr="006D2DF7" w:rsidRDefault="00E17B7F" w:rsidP="000E6448">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80154C">
        <w:rPr>
          <w:rFonts w:ascii="GHEA Grapalat" w:hAnsi="GHEA Grapalat"/>
          <w:spacing w:val="-6"/>
        </w:rPr>
        <w:t>запросе котировок</w:t>
      </w:r>
      <w:r w:rsidR="00096865" w:rsidRPr="006D2DF7">
        <w:rPr>
          <w:rFonts w:ascii="GHEA Grapalat" w:hAnsi="GHEA Grapalat"/>
          <w:spacing w:val="-6"/>
        </w:rPr>
        <w:t xml:space="preserve">, проводимом под кодом </w:t>
      </w:r>
      <w:r w:rsidR="0080154C">
        <w:rPr>
          <w:rFonts w:ascii="GHEA Grapalat" w:hAnsi="GHEA Grapalat"/>
          <w:spacing w:val="-6"/>
        </w:rPr>
        <w:t>EQ-GHAShDzB-</w:t>
      </w:r>
      <w:r w:rsidR="00741E17">
        <w:rPr>
          <w:rFonts w:ascii="GHEA Grapalat" w:hAnsi="GHEA Grapalat"/>
          <w:spacing w:val="-6"/>
        </w:rPr>
        <w:t>26/1</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E6448">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E6448">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E6448">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355B2568" w:rsidR="003E1421" w:rsidRPr="009044F1" w:rsidRDefault="00A81DD5" w:rsidP="000E6448">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fldChar w:fldCharType="begin"/>
      </w:r>
      <w:r>
        <w:instrText xml:space="preserve"> HYPERLINK "mailto:silva.grigoryan@yerevan.am" </w:instrText>
      </w:r>
      <w:r>
        <w:fldChar w:fldCharType="separate"/>
      </w:r>
      <w:r w:rsidR="00601960">
        <w:rPr>
          <w:rStyle w:val="Hyperlink"/>
          <w:rFonts w:ascii="GHEA Grapalat" w:hAnsi="GHEA Grapalat"/>
          <w:b/>
          <w:i/>
          <w:lang w:val="af-ZA"/>
        </w:rPr>
        <w:t>vachagan.mejunc</w:t>
      </w:r>
      <w:r w:rsidR="0080154C">
        <w:rPr>
          <w:rStyle w:val="Hyperlink"/>
          <w:rFonts w:ascii="GHEA Grapalat" w:hAnsi="GHEA Grapalat"/>
          <w:b/>
          <w:i/>
          <w:lang w:val="af-ZA"/>
        </w:rPr>
        <w:t xml:space="preserve">@yerevan.am </w:t>
      </w:r>
      <w:r>
        <w:rPr>
          <w:rStyle w:val="Hyperlink"/>
          <w:rFonts w:ascii="GHEA Grapalat" w:hAnsi="GHEA Grapalat"/>
          <w:b/>
          <w:i/>
          <w:lang w:val="af-ZA"/>
        </w:rPr>
        <w:fldChar w:fldCharType="end"/>
      </w:r>
      <w:r w:rsidR="000E6448">
        <w:rPr>
          <w:rFonts w:ascii="GHEA Grapalat" w:hAnsi="GHEA Grapalat"/>
          <w:b/>
          <w:i/>
          <w:lang w:val="af-ZA"/>
        </w:rPr>
        <w:t xml:space="preserve"> .</w:t>
      </w:r>
    </w:p>
    <w:p w14:paraId="77F484EA" w14:textId="77777777" w:rsidR="00096865" w:rsidRPr="009044F1" w:rsidRDefault="00F5653D" w:rsidP="000E6448">
      <w:pPr>
        <w:widowControl w:val="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17DDFE57"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приобретение </w:t>
      </w:r>
      <w:r w:rsidR="00097F00">
        <w:rPr>
          <w:rFonts w:ascii="GHEA Grapalat" w:eastAsia="MS Mincho" w:hAnsi="GHEA Grapalat"/>
          <w:b/>
          <w:i w:val="0"/>
          <w:iCs/>
          <w:sz w:val="22"/>
          <w:lang w:eastAsia="ja-JP"/>
        </w:rPr>
        <w:t>Текущие работы, требующие срочного решения</w:t>
      </w:r>
      <w:r w:rsidR="00933A58">
        <w:rPr>
          <w:rFonts w:ascii="GHEA Grapalat" w:eastAsia="MS Mincho" w:hAnsi="GHEA Grapalat"/>
          <w:b/>
          <w:i w:val="0"/>
          <w:iCs/>
          <w:sz w:val="22"/>
          <w:lang w:eastAsia="ja-JP"/>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9C751A"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0C5D59">
        <w:trPr>
          <w:trHeight w:val="890"/>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1DB551D8" w:rsidR="00216275" w:rsidRPr="00216275" w:rsidRDefault="00B51BBB" w:rsidP="00B46D58">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9E0E87" w:rsidRPr="009044F1" w14:paraId="37753846" w14:textId="77777777" w:rsidTr="00216275">
        <w:trPr>
          <w:jc w:val="center"/>
        </w:trPr>
        <w:tc>
          <w:tcPr>
            <w:tcW w:w="1331" w:type="dxa"/>
            <w:vAlign w:val="center"/>
          </w:tcPr>
          <w:p w14:paraId="7C190EE6" w14:textId="77777777" w:rsidR="009E0E87" w:rsidRPr="009044F1" w:rsidRDefault="009E0E8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2C0F48F" w14:textId="1BA91E0F" w:rsidR="000E6448" w:rsidRPr="0080154C" w:rsidRDefault="000E6448" w:rsidP="000E6448">
            <w:pPr>
              <w:pStyle w:val="BodyTextIndent2"/>
              <w:widowControl w:val="0"/>
              <w:spacing w:after="120" w:line="240" w:lineRule="auto"/>
              <w:ind w:firstLine="0"/>
              <w:jc w:val="center"/>
              <w:rPr>
                <w:rFonts w:ascii="GHEA Grapalat" w:hAnsi="GHEA Grapalat"/>
                <w:b/>
                <w:bCs/>
                <w:sz w:val="22"/>
                <w:szCs w:val="22"/>
              </w:rPr>
            </w:pPr>
            <w:r w:rsidRPr="0080154C">
              <w:rPr>
                <w:rFonts w:ascii="GHEA Grapalat" w:hAnsi="GHEA Grapalat"/>
                <w:b/>
                <w:bCs/>
                <w:sz w:val="22"/>
                <w:szCs w:val="22"/>
              </w:rPr>
              <w:t>До</w:t>
            </w:r>
          </w:p>
          <w:p w14:paraId="685D8C55" w14:textId="1C8E1F23" w:rsidR="009E0E87" w:rsidRPr="000E6448" w:rsidRDefault="00601960" w:rsidP="000E6448">
            <w:pPr>
              <w:pStyle w:val="BodyTextIndent2"/>
              <w:widowControl w:val="0"/>
              <w:spacing w:after="120" w:line="240" w:lineRule="auto"/>
              <w:ind w:firstLine="0"/>
              <w:jc w:val="center"/>
              <w:rPr>
                <w:rFonts w:ascii="GHEA Grapalat" w:hAnsi="GHEA Grapalat"/>
                <w:sz w:val="24"/>
                <w:szCs w:val="24"/>
              </w:rPr>
            </w:pPr>
            <w:r w:rsidRPr="00601960">
              <w:rPr>
                <w:rFonts w:ascii="GHEA Grapalat" w:hAnsi="GHEA Grapalat" w:cs="Sylfaen"/>
                <w:b/>
                <w:bCs/>
                <w:lang w:val="en-AU"/>
              </w:rPr>
              <w:t>39</w:t>
            </w:r>
            <w:r w:rsidR="00C60010">
              <w:rPr>
                <w:rFonts w:ascii="GHEA Grapalat" w:hAnsi="GHEA Grapalat" w:cs="Sylfaen"/>
                <w:b/>
                <w:bCs/>
                <w:lang w:val="en-AU"/>
              </w:rPr>
              <w:t xml:space="preserve"> </w:t>
            </w:r>
            <w:r w:rsidRPr="00601960">
              <w:rPr>
                <w:rFonts w:ascii="GHEA Grapalat" w:hAnsi="GHEA Grapalat" w:cs="Sylfaen"/>
                <w:b/>
                <w:bCs/>
                <w:lang w:val="en-AU"/>
              </w:rPr>
              <w:t>200</w:t>
            </w:r>
            <w:r w:rsidR="00C60010">
              <w:rPr>
                <w:rFonts w:ascii="GHEA Grapalat" w:hAnsi="GHEA Grapalat" w:cs="Sylfaen"/>
                <w:b/>
                <w:bCs/>
                <w:lang w:val="en-AU"/>
              </w:rPr>
              <w:t xml:space="preserve"> </w:t>
            </w:r>
            <w:r w:rsidRPr="00601960">
              <w:rPr>
                <w:rFonts w:ascii="GHEA Grapalat" w:hAnsi="GHEA Grapalat" w:cs="Sylfaen"/>
                <w:b/>
                <w:bCs/>
                <w:lang w:val="en-AU"/>
              </w:rPr>
              <w:t>000</w:t>
            </w:r>
          </w:p>
        </w:tc>
        <w:tc>
          <w:tcPr>
            <w:tcW w:w="6175" w:type="dxa"/>
            <w:vAlign w:val="center"/>
          </w:tcPr>
          <w:p w14:paraId="67DD7F9A" w14:textId="6A4CC2A9" w:rsidR="009E0E87" w:rsidRPr="009C751A" w:rsidRDefault="00097F00" w:rsidP="00B46D58">
            <w:pPr>
              <w:pStyle w:val="BodyTextIndent2"/>
              <w:widowControl w:val="0"/>
              <w:spacing w:after="120" w:line="240" w:lineRule="auto"/>
              <w:ind w:firstLine="0"/>
              <w:rPr>
                <w:rFonts w:ascii="GHEA Grapalat" w:hAnsi="GHEA Grapalat"/>
                <w:sz w:val="24"/>
                <w:szCs w:val="24"/>
                <w:vertAlign w:val="subscript"/>
              </w:rPr>
            </w:pPr>
            <w:r>
              <w:rPr>
                <w:rFonts w:ascii="GHEA Grapalat" w:eastAsia="MS Mincho" w:hAnsi="GHEA Grapalat"/>
                <w:b/>
                <w:i/>
                <w:iCs/>
                <w:sz w:val="22"/>
                <w:lang w:eastAsia="ja-JP"/>
              </w:rPr>
              <w:t>Текущие работы, требующие срочного решения</w:t>
            </w:r>
          </w:p>
        </w:tc>
      </w:tr>
    </w:tbl>
    <w:p w14:paraId="36AF8C1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6AE22A2D"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0178F89D" w14:textId="54FD762A" w:rsidR="00C359B4" w:rsidRDefault="00C359B4" w:rsidP="00C359B4">
      <w:pPr>
        <w:pStyle w:val="ListParagraph"/>
        <w:widowControl w:val="0"/>
        <w:tabs>
          <w:tab w:val="left" w:pos="1134"/>
        </w:tabs>
        <w:ind w:left="0" w:firstLine="270"/>
        <w:contextualSpacing/>
        <w:jc w:val="both"/>
        <w:rPr>
          <w:rFonts w:ascii="GHEA Grapalat" w:hAnsi="GHEA Grapalat" w:cs="Sylfaen"/>
        </w:rPr>
      </w:pPr>
      <w:r w:rsidRPr="00C359B4">
        <w:rPr>
          <w:rFonts w:ascii="GHEA Grapalat" w:hAnsi="GHEA Grapalat"/>
          <w:sz w:val="20"/>
          <w:szCs w:val="20"/>
          <w:lang w:val="hy-AM"/>
        </w:rPr>
        <w:t>7</w:t>
      </w:r>
      <w:r w:rsidRPr="00C359B4">
        <w:rPr>
          <w:rFonts w:ascii="GHEA Grapalat" w:hAnsi="GHEA Grapalat"/>
          <w:sz w:val="20"/>
          <w:szCs w:val="20"/>
        </w:rPr>
        <w:t>) которые на основании абзаца «е» подпункта 2 пункта 1 постановления Правительства РА N</w:t>
      </w:r>
      <w:r w:rsidRPr="00C359B4">
        <w:rPr>
          <w:rFonts w:ascii="GHEA Grapalat" w:hAnsi="GHEA Grapalat"/>
          <w:sz w:val="20"/>
          <w:szCs w:val="20"/>
          <w:lang w:val="hy-AM"/>
        </w:rPr>
        <w:t>817-</w:t>
      </w:r>
      <w:r w:rsidRPr="00C359B4">
        <w:rPr>
          <w:rFonts w:ascii="GHEA Grapalat" w:hAnsi="GHEA Grapalat"/>
          <w:sz w:val="20"/>
          <w:szCs w:val="20"/>
        </w:rPr>
        <w:t xml:space="preserve">А от </w:t>
      </w:r>
      <w:r w:rsidRPr="00C359B4">
        <w:rPr>
          <w:rFonts w:ascii="GHEA Grapalat" w:hAnsi="GHEA Grapalat"/>
          <w:sz w:val="20"/>
          <w:szCs w:val="20"/>
          <w:lang w:val="hy-AM"/>
        </w:rPr>
        <w:t>20.06.2025</w:t>
      </w:r>
      <w:r w:rsidRPr="00C359B4">
        <w:rPr>
          <w:rFonts w:ascii="GHEA Grapalat" w:hAnsi="GHEA Grapalat"/>
          <w:sz w:val="20"/>
          <w:szCs w:val="20"/>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BEEBF9C" w14:textId="77777777" w:rsidR="00A6139F" w:rsidRPr="00A6139F" w:rsidRDefault="00A6139F" w:rsidP="00A6139F">
      <w:pPr>
        <w:widowControl w:val="0"/>
        <w:tabs>
          <w:tab w:val="left" w:pos="1134"/>
        </w:tabs>
        <w:ind w:firstLine="567"/>
        <w:jc w:val="both"/>
        <w:rPr>
          <w:rFonts w:ascii="GHEA Grapalat" w:hAnsi="GHEA Grapalat"/>
          <w:sz w:val="22"/>
          <w:szCs w:val="22"/>
        </w:rPr>
      </w:pPr>
      <w:r w:rsidRPr="00A6139F">
        <w:rPr>
          <w:rFonts w:ascii="GHEA Grapalat" w:hAnsi="GHEA Grapalat"/>
          <w:sz w:val="22"/>
          <w:szCs w:val="22"/>
        </w:rPr>
        <w:t>2.3.</w:t>
      </w:r>
      <w:r w:rsidRPr="00A6139F">
        <w:rPr>
          <w:rFonts w:ascii="GHEA Grapalat" w:hAnsi="GHEA Grapalat"/>
          <w:sz w:val="22"/>
          <w:szCs w:val="22"/>
        </w:rPr>
        <w:tab/>
        <w:t>Включение участника в списки, предусмотренные пунктом 6 части 1 статьи 6 Закона, а также подпунктом 2 пункта 2 постановления Правительства РА N</w:t>
      </w:r>
      <w:r w:rsidRPr="00A6139F">
        <w:rPr>
          <w:rFonts w:ascii="GHEA Grapalat" w:hAnsi="GHEA Grapalat"/>
          <w:sz w:val="22"/>
          <w:szCs w:val="22"/>
          <w:lang w:val="hy-AM"/>
        </w:rPr>
        <w:t>817-</w:t>
      </w:r>
      <w:r w:rsidRPr="00A6139F">
        <w:rPr>
          <w:rFonts w:ascii="GHEA Grapalat" w:hAnsi="GHEA Grapalat"/>
          <w:sz w:val="22"/>
          <w:szCs w:val="22"/>
        </w:rPr>
        <w:t xml:space="preserve">А от </w:t>
      </w:r>
      <w:r w:rsidRPr="00A6139F">
        <w:rPr>
          <w:rFonts w:ascii="GHEA Grapalat" w:hAnsi="GHEA Grapalat"/>
          <w:sz w:val="22"/>
          <w:szCs w:val="22"/>
          <w:lang w:val="hy-AM"/>
        </w:rPr>
        <w:t>20.06.2025</w:t>
      </w:r>
      <w:r w:rsidRPr="00A6139F">
        <w:rPr>
          <w:rFonts w:ascii="GHEA Grapalat" w:hAnsi="GHEA Grapalat"/>
          <w:sz w:val="22"/>
          <w:szCs w:val="22"/>
        </w:rPr>
        <w:t>г. в период его нахождения автоматически приводит к ограничению права аффилированных с ним лиц на участие в процессе закупок.</w:t>
      </w:r>
    </w:p>
    <w:p w14:paraId="72A9E46E" w14:textId="1139B0EC" w:rsidR="00BA3554" w:rsidRPr="00A6139F" w:rsidRDefault="00A6139F" w:rsidP="00A6139F">
      <w:pPr>
        <w:widowControl w:val="0"/>
        <w:tabs>
          <w:tab w:val="left" w:pos="1134"/>
        </w:tabs>
        <w:ind w:firstLine="567"/>
        <w:jc w:val="both"/>
        <w:rPr>
          <w:rFonts w:ascii="GHEA Grapalat" w:hAnsi="GHEA Grapalat"/>
          <w:sz w:val="28"/>
          <w:szCs w:val="28"/>
        </w:rPr>
      </w:pPr>
      <w:r w:rsidRPr="00A6139F">
        <w:rPr>
          <w:rFonts w:ascii="GHEA Grapalat" w:hAnsi="GHEA Grapalat"/>
          <w:sz w:val="22"/>
          <w:szCs w:val="22"/>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w:t>
      </w:r>
      <w:r w:rsidR="000A6B75" w:rsidRPr="009044F1">
        <w:rPr>
          <w:rFonts w:ascii="GHEA Grapalat" w:hAnsi="GHEA Grapalat"/>
          <w:sz w:val="24"/>
          <w:szCs w:val="24"/>
        </w:rPr>
        <w:lastRenderedPageBreak/>
        <w:t>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lastRenderedPageBreak/>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3B1CC3B2" w:rsidR="00096865" w:rsidRPr="000C74EF"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w:t>
      </w:r>
      <w:r w:rsidRPr="000C74EF">
        <w:rPr>
          <w:rFonts w:ascii="GHEA Grapalat" w:hAnsi="GHEA Grapalat"/>
          <w:sz w:val="24"/>
          <w:szCs w:val="24"/>
        </w:rPr>
        <w:t xml:space="preserve">заявок на </w:t>
      </w:r>
      <w:r w:rsidR="0080154C" w:rsidRPr="000C74EF">
        <w:rPr>
          <w:rFonts w:ascii="GHEA Grapalat" w:hAnsi="GHEA Grapalat"/>
          <w:sz w:val="24"/>
          <w:szCs w:val="24"/>
        </w:rPr>
        <w:t>запрос котировок</w:t>
      </w:r>
      <w:r w:rsidRPr="000C74EF">
        <w:rPr>
          <w:rFonts w:ascii="GHEA Grapalat" w:hAnsi="GHEA Grapalat"/>
          <w:sz w:val="24"/>
          <w:szCs w:val="24"/>
        </w:rPr>
        <w:t>.</w:t>
      </w:r>
    </w:p>
    <w:p w14:paraId="2DAEAB8E" w14:textId="6634BE29"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0C74EF">
        <w:rPr>
          <w:rFonts w:ascii="GHEA Grapalat" w:hAnsi="GHEA Grapalat"/>
          <w:sz w:val="24"/>
          <w:szCs w:val="24"/>
        </w:rPr>
        <w:t>4.2</w:t>
      </w:r>
      <w:r w:rsidR="00444026" w:rsidRPr="000C74EF">
        <w:rPr>
          <w:rFonts w:ascii="GHEA Grapalat" w:hAnsi="GHEA Grapalat"/>
          <w:sz w:val="24"/>
          <w:szCs w:val="24"/>
        </w:rPr>
        <w:t>.</w:t>
      </w:r>
      <w:r w:rsidR="003065C4" w:rsidRPr="000C74EF">
        <w:rPr>
          <w:rFonts w:ascii="GHEA Grapalat" w:hAnsi="GHEA Grapalat"/>
          <w:sz w:val="24"/>
          <w:szCs w:val="24"/>
        </w:rPr>
        <w:tab/>
      </w:r>
      <w:r w:rsidRPr="000C74EF">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A73D0B">
        <w:rPr>
          <w:rFonts w:ascii="GHEA Grapalat" w:hAnsi="GHEA Grapalat"/>
          <w:b/>
          <w:i/>
          <w:iCs/>
          <w:lang w:val="hy-AM"/>
        </w:rPr>
        <w:t>10:00</w:t>
      </w:r>
      <w:r w:rsidR="00601797" w:rsidRPr="000C74EF">
        <w:rPr>
          <w:rFonts w:ascii="GHEA Grapalat" w:hAnsi="GHEA Grapalat"/>
          <w:b/>
          <w:i/>
          <w:iCs/>
          <w:lang w:val="hy-AM"/>
        </w:rPr>
        <w:t xml:space="preserve"> часов </w:t>
      </w:r>
      <w:r w:rsidR="00401F46">
        <w:rPr>
          <w:rFonts w:ascii="GHEA Grapalat" w:hAnsi="GHEA Grapalat"/>
          <w:b/>
          <w:i/>
          <w:iCs/>
          <w:lang w:val="hy-AM"/>
        </w:rPr>
        <w:t>01.12.2025</w:t>
      </w:r>
      <w:r w:rsidR="0080154C" w:rsidRPr="000C74EF">
        <w:rPr>
          <w:rFonts w:ascii="GHEA Grapalat" w:hAnsi="GHEA Grapalat"/>
          <w:b/>
          <w:i/>
          <w:iCs/>
          <w:lang w:val="hy-AM"/>
        </w:rPr>
        <w:t xml:space="preserve"> </w:t>
      </w:r>
      <w:r w:rsidR="00ED1060" w:rsidRPr="000C74EF">
        <w:rPr>
          <w:rFonts w:ascii="GHEA Grapalat" w:hAnsi="GHEA Grapalat"/>
          <w:b/>
          <w:i/>
          <w:iCs/>
          <w:lang w:val="hy-AM"/>
        </w:rPr>
        <w:t xml:space="preserve"> </w:t>
      </w:r>
      <w:r w:rsidRPr="000C74EF">
        <w:rPr>
          <w:rFonts w:ascii="GHEA Grapalat" w:hAnsi="GHEA Grapalat"/>
          <w:sz w:val="24"/>
          <w:szCs w:val="24"/>
        </w:rPr>
        <w:t xml:space="preserve">опубликования </w:t>
      </w:r>
      <w:r w:rsidRPr="009044F1">
        <w:rPr>
          <w:rFonts w:ascii="GHEA Grapalat" w:hAnsi="GHEA Grapalat"/>
          <w:sz w:val="24"/>
          <w:szCs w:val="24"/>
        </w:rPr>
        <w:t>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28B3680F" w14:textId="77777777" w:rsidR="005128DB" w:rsidRDefault="005128DB" w:rsidP="005128DB">
      <w:pPr>
        <w:pStyle w:val="norm"/>
        <w:widowControl w:val="0"/>
        <w:tabs>
          <w:tab w:val="left" w:pos="1134"/>
        </w:tabs>
        <w:spacing w:after="160" w:line="240" w:lineRule="auto"/>
        <w:ind w:firstLine="284"/>
        <w:rPr>
          <w:rFonts w:ascii="GHEA Grapalat" w:hAnsi="GHEA Grapalat"/>
        </w:rPr>
      </w:pPr>
      <w:r>
        <w:rPr>
          <w:rFonts w:ascii="GHEA Grapalat" w:hAnsi="GHEA Grapalat"/>
          <w:sz w:val="24"/>
          <w:szCs w:val="24"/>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w:t>
      </w:r>
      <w:r>
        <w:rPr>
          <w:rFonts w:ascii="GHEA Grapalat" w:hAnsi="GHEA Grapalat"/>
          <w:sz w:val="24"/>
          <w:szCs w:val="24"/>
        </w:rPr>
        <w:lastRenderedPageBreak/>
        <w:t>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B4A23C0"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BC5779">
        <w:rPr>
          <w:rFonts w:ascii="GHEA Grapalat" w:hAnsi="GHEA Grapalat"/>
          <w:b/>
          <w:bCs/>
          <w:sz w:val="24"/>
          <w:szCs w:val="24"/>
        </w:rPr>
        <w:t xml:space="preserve">утвержденное им </w:t>
      </w:r>
      <w:r w:rsidR="00BC5779" w:rsidRPr="00BC5779">
        <w:rPr>
          <w:rFonts w:ascii="GHEA Grapalat" w:hAnsi="GHEA Grapalat"/>
          <w:b/>
          <w:bCs/>
          <w:sz w:val="24"/>
          <w:szCs w:val="24"/>
        </w:rPr>
        <w:t>Средняя сумма максимальной цены за единицу в процентах</w:t>
      </w:r>
      <w:r w:rsidR="0047117B" w:rsidRPr="009044F1">
        <w:rPr>
          <w:rFonts w:ascii="GHEA Grapalat" w:hAnsi="GHEA Grapalat"/>
          <w:sz w:val="24"/>
          <w:szCs w:val="24"/>
        </w:rPr>
        <w:t>;</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39D3D523" w14:textId="77777777" w:rsidR="008947B7" w:rsidRDefault="008947B7" w:rsidP="008947B7">
      <w:pPr>
        <w:pStyle w:val="FootnoteText"/>
        <w:widowControl w:val="0"/>
        <w:jc w:val="both"/>
        <w:rPr>
          <w:rFonts w:ascii="GHEA Grapalat" w:hAnsi="GHEA Grapalat"/>
          <w:i/>
          <w:lang w:val="hy-AM"/>
        </w:rPr>
      </w:pPr>
      <w:r>
        <w:rPr>
          <w:rFonts w:ascii="GHEA Grapalat" w:hAnsi="GHEA Grapalat"/>
          <w:b/>
          <w:i/>
          <w:vertAlign w:val="superscript"/>
          <w:lang w:val="hy-AM"/>
        </w:rPr>
        <w:t>7.1</w:t>
      </w:r>
      <w:r>
        <w:rPr>
          <w:rFonts w:ascii="GHEA Grapalat" w:hAnsi="GHEA Grapalat"/>
          <w:i/>
          <w:lang w:val="hy-AM"/>
        </w:rPr>
        <w:t xml:space="preserve"> </w:t>
      </w:r>
      <w:r>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Pr>
          <w:rFonts w:ascii="GHEA Grapalat" w:hAnsi="GHEA Grapalat"/>
          <w:i/>
          <w:lang w:val="hy-AM"/>
        </w:rPr>
        <w:t>.</w:t>
      </w:r>
    </w:p>
    <w:p w14:paraId="6823E7CA" w14:textId="77777777" w:rsidR="00E33599" w:rsidRPr="008947B7" w:rsidRDefault="00E33599" w:rsidP="00B46D58">
      <w:pPr>
        <w:pStyle w:val="norm"/>
        <w:widowControl w:val="0"/>
        <w:spacing w:after="120" w:line="240" w:lineRule="auto"/>
        <w:ind w:firstLine="0"/>
        <w:rPr>
          <w:rFonts w:ascii="GHEA Grapalat" w:hAnsi="GHEA Grapalat" w:cs="Sylfaen"/>
          <w:sz w:val="24"/>
          <w:szCs w:val="24"/>
          <w:lang w:val="hy-AM"/>
        </w:rPr>
      </w:pPr>
    </w:p>
    <w:p w14:paraId="448029D7" w14:textId="77777777" w:rsidR="0049655D" w:rsidRDefault="00C90BCA">
      <w:pPr>
        <w:rPr>
          <w:rFonts w:ascii="GHEA Grapalat" w:hAnsi="GHEA Grapalat"/>
          <w:b/>
        </w:rPr>
      </w:pPr>
      <w:r>
        <w:rPr>
          <w:rFonts w:ascii="GHEA Grapalat" w:hAnsi="GHEA Grapalat"/>
          <w:b/>
        </w:rPr>
        <w:t>-----------------------------</w:t>
      </w:r>
    </w:p>
    <w:p w14:paraId="03D207CF" w14:textId="77777777" w:rsidR="00C90BCA" w:rsidDel="00B2007E" w:rsidRDefault="00C90BCA" w:rsidP="00B46D58">
      <w:pPr>
        <w:widowControl w:val="0"/>
        <w:spacing w:after="160"/>
        <w:jc w:val="center"/>
        <w:rPr>
          <w:del w:id="4" w:author="Inesa Kocharyan" w:date="2022-03-25T12:10:00Z"/>
          <w:rFonts w:ascii="GHEA Grapalat" w:hAnsi="GHEA Grapalat"/>
          <w:b/>
        </w:rPr>
      </w:pPr>
    </w:p>
    <w:p w14:paraId="2B82367D" w14:textId="77777777" w:rsidR="00700398" w:rsidRDefault="00700398" w:rsidP="00B46D58">
      <w:pPr>
        <w:widowControl w:val="0"/>
        <w:spacing w:after="160"/>
        <w:jc w:val="center"/>
        <w:rPr>
          <w:rFonts w:ascii="GHEA Grapalat" w:hAnsi="GHEA Grapalat"/>
          <w:b/>
        </w:rPr>
      </w:pPr>
    </w:p>
    <w:p w14:paraId="13B7924C" w14:textId="19E8BCED" w:rsidR="00A45946" w:rsidRPr="009044F1" w:rsidRDefault="00700398" w:rsidP="0009265E">
      <w:pPr>
        <w:rPr>
          <w:rFonts w:ascii="GHEA Grapalat" w:hAnsi="GHEA Grapalat" w:cs="Arial"/>
          <w:b/>
        </w:rPr>
      </w:pPr>
      <w:r>
        <w:rPr>
          <w:rFonts w:ascii="GHEA Grapalat" w:hAnsi="GHEA Grapalat"/>
          <w:b/>
        </w:rPr>
        <w:br w:type="page"/>
      </w:r>
      <w:r w:rsidR="00333B85">
        <w:rPr>
          <w:rFonts w:ascii="GHEA Grapalat" w:hAnsi="GHEA Grapalat"/>
          <w:b/>
        </w:rPr>
        <w:lastRenderedPageBreak/>
        <w:t>5.</w:t>
      </w:r>
      <w:r w:rsidR="00C8055A" w:rsidRPr="009044F1">
        <w:rPr>
          <w:rFonts w:ascii="GHEA Grapalat" w:hAnsi="GHEA Grapalat"/>
          <w:b/>
        </w:rPr>
        <w:t xml:space="preserve">ЦЕНОВОЕ ПРЕДЛОЖЕНИЕ ЗАЯВКИ </w:t>
      </w:r>
    </w:p>
    <w:p w14:paraId="047418FF" w14:textId="3468586A"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w:t>
      </w:r>
      <w:r w:rsidR="00BC5779" w:rsidRPr="00BC5779">
        <w:rPr>
          <w:rFonts w:ascii="GHEA Grapalat" w:hAnsi="GHEA Grapalat"/>
          <w:b/>
          <w:bCs/>
        </w:rPr>
        <w:t xml:space="preserve">В ПРОЦЕНТНОМ ВЫРАЖЕНИИ </w:t>
      </w:r>
      <w:r w:rsidRPr="009044F1">
        <w:rPr>
          <w:rFonts w:ascii="GHEA Grapalat" w:hAnsi="GHEA Grapalat"/>
        </w:rPr>
        <w:t>должен быть представлен в заявке, посредством системы.</w:t>
      </w:r>
    </w:p>
    <w:p w14:paraId="63455C09" w14:textId="77777777" w:rsidR="00501892" w:rsidRPr="009044F1" w:rsidRDefault="00501892" w:rsidP="0050189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B07955">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B07955">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80112C">
        <w:rPr>
          <w:rFonts w:ascii="GHEA Grapalat" w:hAnsi="GHEA Grapalat"/>
          <w:sz w:val="24"/>
          <w:szCs w:val="24"/>
        </w:rPr>
        <w:t xml:space="preserve"> </w:t>
      </w:r>
      <w:r w:rsidRPr="009044F1">
        <w:rPr>
          <w:rFonts w:ascii="GHEA Grapalat" w:hAnsi="GHEA Grapalat"/>
          <w:sz w:val="24"/>
          <w:szCs w:val="24"/>
        </w:rPr>
        <w:t>и налог на добавленную стоимость</w:t>
      </w:r>
      <w:r>
        <w:rPr>
          <w:rFonts w:ascii="GHEA Grapalat" w:hAnsi="GHEA Grapalat"/>
          <w:sz w:val="24"/>
          <w:szCs w:val="24"/>
          <w:lang w:val="hy-AM"/>
        </w:rPr>
        <w:t xml:space="preserve"> </w:t>
      </w:r>
      <w:r w:rsidRPr="00BC5779">
        <w:rPr>
          <w:rFonts w:ascii="GHEA Grapalat" w:hAnsi="GHEA Grapalat"/>
          <w:b/>
          <w:bCs/>
        </w:rPr>
        <w:t>В ПРОЦЕНТНОМ ВЫРАЖЕНИИ</w:t>
      </w:r>
      <w:r w:rsidRPr="009044F1">
        <w:rPr>
          <w:rFonts w:ascii="GHEA Grapalat" w:hAnsi="GHEA Grapalat"/>
          <w:sz w:val="24"/>
          <w:szCs w:val="24"/>
        </w:rPr>
        <w:t xml:space="preserve">. Расчет компонентов </w:t>
      </w:r>
      <w:r>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lang w:val="hy-AM"/>
        </w:rPr>
        <w:t xml:space="preserve"> </w:t>
      </w:r>
      <w:r w:rsidRPr="00BC5779">
        <w:rPr>
          <w:rFonts w:ascii="GHEA Grapalat" w:hAnsi="GHEA Grapalat"/>
          <w:b/>
          <w:bCs/>
          <w:sz w:val="24"/>
          <w:szCs w:val="24"/>
          <w:lang w:val="hy-AM"/>
        </w:rPr>
        <w:t>УЧАСТНИК представляет ценовое предложение по образцу, указанному в Приложении 2 настоящего приглашения.</w:t>
      </w:r>
      <w:r w:rsidRPr="00BC5779">
        <w:rPr>
          <w:rFonts w:ascii="GHEA Grapalat" w:hAnsi="GHEA Grapalat"/>
          <w:b/>
          <w:bCs/>
          <w:sz w:val="24"/>
          <w:szCs w:val="24"/>
        </w:rPr>
        <w:t>.</w:t>
      </w:r>
      <w:r w:rsidRPr="009044F1">
        <w:rPr>
          <w:rFonts w:ascii="GHEA Grapalat" w:hAnsi="GHEA Grapalat"/>
          <w:sz w:val="24"/>
          <w:szCs w:val="24"/>
        </w:rPr>
        <w:t xml:space="preserve"> </w:t>
      </w:r>
    </w:p>
    <w:p w14:paraId="76E8B117" w14:textId="77777777" w:rsidR="00501892" w:rsidRPr="001200A7" w:rsidRDefault="00501892" w:rsidP="00501892">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57DEA7CE" w14:textId="77777777" w:rsidR="00501892" w:rsidRPr="001200A7" w:rsidRDefault="00501892" w:rsidP="00501892">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13D86BC5" w14:textId="77777777" w:rsidR="00501892" w:rsidRPr="001200A7" w:rsidRDefault="00501892" w:rsidP="00501892">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70AB278D" w14:textId="77777777" w:rsidR="00501892" w:rsidRPr="001200A7" w:rsidRDefault="00501892" w:rsidP="00501892">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ЦУ -</w:t>
      </w:r>
      <w:r w:rsidRPr="001200A7">
        <w:rPr>
          <w:rStyle w:val="y2iqfc"/>
          <w:rFonts w:ascii="Inherit" w:hAnsi="Inherit"/>
          <w:b/>
          <w:bCs/>
          <w:color w:val="202124"/>
          <w:sz w:val="42"/>
          <w:szCs w:val="42"/>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w:t>
      </w:r>
      <w:r w:rsidRPr="001200A7">
        <w:rPr>
          <w:rStyle w:val="y2iqfc"/>
          <w:rFonts w:ascii="Inherit" w:hAnsi="Inherit"/>
          <w:b/>
          <w:bCs/>
          <w:color w:val="202124"/>
          <w:sz w:val="42"/>
          <w:szCs w:val="42"/>
        </w:rPr>
        <w:t xml:space="preserve"> </w:t>
      </w:r>
      <w:r w:rsidRPr="001200A7">
        <w:rPr>
          <w:rFonts w:ascii="GHEA Grapalat" w:hAnsi="GHEA Grapalat"/>
          <w:b/>
          <w:bCs/>
          <w:sz w:val="24"/>
          <w:szCs w:val="24"/>
        </w:rPr>
        <w:t>предложенная отобранным участником,</w:t>
      </w:r>
    </w:p>
    <w:p w14:paraId="711934E5" w14:textId="77777777" w:rsidR="00501892" w:rsidRPr="001200A7" w:rsidRDefault="00501892" w:rsidP="00501892">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СЦ-</w:t>
      </w:r>
      <w:r w:rsidRPr="001200A7">
        <w:rPr>
          <w:rFonts w:ascii="GHEA Grapalat" w:hAnsi="GHEA Grapalat" w:hint="eastAsia"/>
          <w:b/>
          <w:bCs/>
          <w:sz w:val="24"/>
          <w:szCs w:val="24"/>
        </w:rPr>
        <w:t>сметная</w:t>
      </w:r>
      <w:r w:rsidRPr="001200A7">
        <w:rPr>
          <w:rFonts w:ascii="GHEA Grapalat" w:hAnsi="GHEA Grapalat"/>
          <w:b/>
          <w:bCs/>
          <w:sz w:val="24"/>
          <w:szCs w:val="24"/>
        </w:rPr>
        <w:t xml:space="preserve"> </w:t>
      </w:r>
      <w:r w:rsidRPr="001200A7">
        <w:rPr>
          <w:rFonts w:ascii="GHEA Grapalat" w:hAnsi="GHEA Grapalat" w:hint="eastAsia"/>
          <w:b/>
          <w:bCs/>
          <w:sz w:val="24"/>
          <w:szCs w:val="24"/>
        </w:rPr>
        <w:t>цена</w:t>
      </w:r>
      <w:r w:rsidRPr="001200A7">
        <w:rPr>
          <w:rFonts w:ascii="GHEA Grapalat" w:hAnsi="GHEA Grapalat"/>
          <w:b/>
          <w:bCs/>
          <w:sz w:val="24"/>
          <w:szCs w:val="24"/>
        </w:rPr>
        <w:t xml:space="preserve"> </w:t>
      </w:r>
      <w:r w:rsidRPr="001200A7">
        <w:rPr>
          <w:rFonts w:ascii="GHEA Grapalat" w:hAnsi="GHEA Grapalat" w:hint="eastAsia"/>
          <w:b/>
          <w:bCs/>
          <w:sz w:val="24"/>
          <w:szCs w:val="24"/>
        </w:rPr>
        <w:t>строительных</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опубликованная</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настоящем</w:t>
      </w:r>
      <w:r w:rsidRPr="001200A7">
        <w:rPr>
          <w:rFonts w:ascii="GHEA Grapalat" w:hAnsi="GHEA Grapalat"/>
          <w:b/>
          <w:bCs/>
          <w:sz w:val="24"/>
          <w:szCs w:val="24"/>
        </w:rPr>
        <w:t xml:space="preserve"> </w:t>
      </w:r>
      <w:r w:rsidRPr="001200A7">
        <w:rPr>
          <w:rFonts w:ascii="GHEA Grapalat" w:hAnsi="GHEA Grapalat" w:hint="eastAsia"/>
          <w:b/>
          <w:bCs/>
          <w:sz w:val="24"/>
          <w:szCs w:val="24"/>
        </w:rPr>
        <w:t>приглашении</w:t>
      </w:r>
      <w:r w:rsidRPr="001200A7">
        <w:rPr>
          <w:rFonts w:ascii="GHEA Grapalat" w:hAnsi="GHEA Grapalat"/>
          <w:b/>
          <w:bCs/>
          <w:sz w:val="24"/>
          <w:szCs w:val="24"/>
        </w:rPr>
        <w:t>,</w:t>
      </w:r>
    </w:p>
    <w:p w14:paraId="6F0F2BF3" w14:textId="77777777" w:rsidR="00501892" w:rsidRPr="001200A7" w:rsidRDefault="00501892" w:rsidP="00501892">
      <w:pPr>
        <w:pStyle w:val="norm"/>
        <w:widowControl w:val="0"/>
        <w:spacing w:line="240" w:lineRule="auto"/>
        <w:ind w:firstLine="567"/>
        <w:rPr>
          <w:rFonts w:ascii="GHEA Grapalat" w:hAnsi="GHEA Grapalat"/>
          <w:b/>
          <w:bCs/>
          <w:sz w:val="24"/>
          <w:szCs w:val="24"/>
        </w:rPr>
      </w:pPr>
      <w:r w:rsidRPr="001200A7">
        <w:rPr>
          <w:rFonts w:ascii="GHEA Grapalat" w:hAnsi="GHEA Grapalat"/>
          <w:b/>
          <w:bCs/>
          <w:sz w:val="24"/>
          <w:szCs w:val="24"/>
        </w:rPr>
        <w:t xml:space="preserve">ОР - </w:t>
      </w:r>
      <w:r w:rsidRPr="001200A7">
        <w:rPr>
          <w:rFonts w:ascii="GHEA Grapalat" w:hAnsi="GHEA Grapalat" w:hint="eastAsia"/>
          <w:b/>
          <w:bCs/>
          <w:sz w:val="24"/>
          <w:szCs w:val="24"/>
        </w:rPr>
        <w:t>объем</w:t>
      </w:r>
      <w:r w:rsidRPr="001200A7">
        <w:rPr>
          <w:rFonts w:ascii="GHEA Grapalat" w:hAnsi="GHEA Grapalat"/>
          <w:b/>
          <w:bCs/>
          <w:sz w:val="24"/>
          <w:szCs w:val="24"/>
        </w:rPr>
        <w:t xml:space="preserve"> </w:t>
      </w:r>
      <w:r w:rsidRPr="001200A7">
        <w:rPr>
          <w:rFonts w:ascii="GHEA Grapalat" w:hAnsi="GHEA Grapalat" w:hint="eastAsia"/>
          <w:b/>
          <w:bCs/>
          <w:sz w:val="24"/>
          <w:szCs w:val="24"/>
        </w:rPr>
        <w:t>работ</w:t>
      </w:r>
      <w:r w:rsidRPr="001200A7">
        <w:rPr>
          <w:rFonts w:ascii="GHEA Grapalat" w:hAnsi="GHEA Grapalat"/>
          <w:b/>
          <w:bCs/>
          <w:sz w:val="24"/>
          <w:szCs w:val="24"/>
        </w:rPr>
        <w:t xml:space="preserve">, </w:t>
      </w:r>
      <w:r w:rsidRPr="001200A7">
        <w:rPr>
          <w:rFonts w:ascii="GHEA Grapalat" w:hAnsi="GHEA Grapalat" w:hint="eastAsia"/>
          <w:b/>
          <w:bCs/>
          <w:sz w:val="24"/>
          <w:szCs w:val="24"/>
        </w:rPr>
        <w:t>представленный</w:t>
      </w:r>
      <w:r w:rsidRPr="001200A7">
        <w:rPr>
          <w:rFonts w:ascii="GHEA Grapalat" w:hAnsi="GHEA Grapalat"/>
          <w:b/>
          <w:bCs/>
          <w:sz w:val="24"/>
          <w:szCs w:val="24"/>
        </w:rPr>
        <w:t xml:space="preserve"> </w:t>
      </w:r>
      <w:r w:rsidRPr="001200A7">
        <w:rPr>
          <w:rFonts w:ascii="GHEA Grapalat" w:hAnsi="GHEA Grapalat" w:hint="eastAsia"/>
          <w:b/>
          <w:bCs/>
          <w:sz w:val="24"/>
          <w:szCs w:val="24"/>
        </w:rPr>
        <w:t>данным</w:t>
      </w:r>
      <w:r w:rsidRPr="001200A7">
        <w:rPr>
          <w:rFonts w:ascii="GHEA Grapalat" w:hAnsi="GHEA Grapalat"/>
          <w:b/>
          <w:bCs/>
          <w:sz w:val="24"/>
          <w:szCs w:val="24"/>
        </w:rPr>
        <w:t xml:space="preserve"> </w:t>
      </w:r>
      <w:r w:rsidRPr="001200A7">
        <w:rPr>
          <w:rFonts w:ascii="GHEA Grapalat" w:hAnsi="GHEA Grapalat" w:hint="eastAsia"/>
          <w:b/>
          <w:bCs/>
          <w:sz w:val="24"/>
          <w:szCs w:val="24"/>
        </w:rPr>
        <w:t>исполнительным</w:t>
      </w:r>
      <w:r w:rsidRPr="001200A7">
        <w:rPr>
          <w:rFonts w:ascii="GHEA Grapalat" w:hAnsi="GHEA Grapalat"/>
          <w:b/>
          <w:bCs/>
          <w:sz w:val="24"/>
          <w:szCs w:val="24"/>
        </w:rPr>
        <w:t xml:space="preserve"> </w:t>
      </w:r>
      <w:r w:rsidRPr="001200A7">
        <w:rPr>
          <w:rFonts w:ascii="GHEA Grapalat" w:hAnsi="GHEA Grapalat" w:hint="eastAsia"/>
          <w:b/>
          <w:bCs/>
          <w:sz w:val="24"/>
          <w:szCs w:val="24"/>
        </w:rPr>
        <w:t>актом</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w:t>
      </w:r>
      <w:r w:rsidRPr="001200A7">
        <w:rPr>
          <w:rFonts w:ascii="GHEA Grapalat" w:hAnsi="GHEA Grapalat" w:hint="eastAsia"/>
          <w:b/>
          <w:bCs/>
          <w:sz w:val="24"/>
          <w:szCs w:val="24"/>
        </w:rPr>
        <w:t>денежном</w:t>
      </w:r>
      <w:r w:rsidRPr="001200A7">
        <w:rPr>
          <w:rFonts w:ascii="GHEA Grapalat" w:hAnsi="GHEA Grapalat"/>
          <w:b/>
          <w:bCs/>
          <w:sz w:val="24"/>
          <w:szCs w:val="24"/>
        </w:rPr>
        <w:t xml:space="preserve"> </w:t>
      </w:r>
      <w:r w:rsidRPr="001200A7">
        <w:rPr>
          <w:rFonts w:ascii="GHEA Grapalat" w:hAnsi="GHEA Grapalat" w:hint="eastAsia"/>
          <w:b/>
          <w:bCs/>
          <w:sz w:val="24"/>
          <w:szCs w:val="24"/>
        </w:rPr>
        <w:t>выражении</w:t>
      </w:r>
      <w:r w:rsidRPr="001200A7">
        <w:rPr>
          <w:rFonts w:ascii="GHEA Grapalat" w:hAnsi="GHEA Grapalat"/>
          <w:b/>
          <w:bCs/>
          <w:sz w:val="24"/>
          <w:szCs w:val="24"/>
        </w:rPr>
        <w:t>,</w:t>
      </w:r>
    </w:p>
    <w:p w14:paraId="341605BC" w14:textId="77777777" w:rsidR="00501892" w:rsidRDefault="00501892" w:rsidP="00501892">
      <w:pPr>
        <w:pStyle w:val="norm"/>
        <w:widowControl w:val="0"/>
        <w:spacing w:line="240" w:lineRule="auto"/>
        <w:ind w:firstLine="567"/>
        <w:rPr>
          <w:rFonts w:ascii="GHEA Grapalat" w:hAnsi="GHEA Grapalat"/>
          <w:b/>
          <w:bCs/>
          <w:sz w:val="24"/>
          <w:szCs w:val="24"/>
          <w:vertAlign w:val="superscript"/>
          <w:lang w:val="hy-AM"/>
        </w:rPr>
      </w:pPr>
      <w:r w:rsidRPr="001200A7">
        <w:rPr>
          <w:rFonts w:ascii="GHEA Grapalat" w:hAnsi="GHEA Grapalat"/>
          <w:b/>
          <w:bCs/>
          <w:sz w:val="24"/>
          <w:szCs w:val="24"/>
        </w:rPr>
        <w:t xml:space="preserve">ВС-сумма, выплачиваемая </w:t>
      </w:r>
      <w:r w:rsidRPr="001200A7">
        <w:rPr>
          <w:rFonts w:ascii="GHEA Grapalat" w:hAnsi="GHEA Grapalat" w:hint="eastAsia"/>
          <w:b/>
          <w:bCs/>
          <w:sz w:val="24"/>
          <w:szCs w:val="24"/>
        </w:rPr>
        <w:t>за</w:t>
      </w:r>
      <w:r w:rsidRPr="001200A7">
        <w:rPr>
          <w:rFonts w:ascii="GHEA Grapalat" w:hAnsi="GHEA Grapalat"/>
          <w:b/>
          <w:bCs/>
          <w:sz w:val="24"/>
          <w:szCs w:val="24"/>
        </w:rPr>
        <w:t xml:space="preserve"> </w:t>
      </w:r>
      <w:r w:rsidRPr="001200A7">
        <w:rPr>
          <w:rFonts w:ascii="GHEA Grapalat" w:hAnsi="GHEA Grapalat" w:hint="eastAsia"/>
          <w:b/>
          <w:bCs/>
          <w:sz w:val="24"/>
          <w:szCs w:val="24"/>
        </w:rPr>
        <w:t>работы</w:t>
      </w:r>
      <w:r w:rsidRPr="001200A7">
        <w:rPr>
          <w:rFonts w:ascii="GHEA Grapalat" w:hAnsi="GHEA Grapalat"/>
          <w:b/>
          <w:bCs/>
          <w:sz w:val="24"/>
          <w:szCs w:val="24"/>
        </w:rPr>
        <w:t xml:space="preserve">, </w:t>
      </w:r>
      <w:r w:rsidRPr="001200A7">
        <w:rPr>
          <w:rFonts w:ascii="GHEA Grapalat" w:hAnsi="GHEA Grapalat" w:hint="eastAsia"/>
          <w:b/>
          <w:bCs/>
          <w:sz w:val="24"/>
          <w:szCs w:val="24"/>
        </w:rPr>
        <w:t>указанные</w:t>
      </w:r>
      <w:r w:rsidRPr="001200A7">
        <w:rPr>
          <w:rFonts w:ascii="GHEA Grapalat" w:hAnsi="GHEA Grapalat"/>
          <w:b/>
          <w:bCs/>
          <w:sz w:val="24"/>
          <w:szCs w:val="24"/>
        </w:rPr>
        <w:t xml:space="preserve"> </w:t>
      </w:r>
      <w:r w:rsidRPr="001200A7">
        <w:rPr>
          <w:rFonts w:ascii="GHEA Grapalat" w:hAnsi="GHEA Grapalat" w:hint="eastAsia"/>
          <w:b/>
          <w:bCs/>
          <w:sz w:val="24"/>
          <w:szCs w:val="24"/>
        </w:rPr>
        <w:t>в</w:t>
      </w:r>
      <w:r w:rsidRPr="001200A7">
        <w:rPr>
          <w:rFonts w:ascii="GHEA Grapalat" w:hAnsi="GHEA Grapalat"/>
          <w:b/>
          <w:bCs/>
          <w:sz w:val="24"/>
          <w:szCs w:val="24"/>
        </w:rPr>
        <w:t xml:space="preserve"> объемной ведомость-смете.</w:t>
      </w:r>
      <w:r w:rsidRPr="001200A7">
        <w:rPr>
          <w:rFonts w:ascii="GHEA Grapalat" w:hAnsi="GHEA Grapalat"/>
          <w:b/>
          <w:bCs/>
          <w:sz w:val="24"/>
          <w:szCs w:val="24"/>
          <w:vertAlign w:val="superscript"/>
        </w:rPr>
        <w:t>9</w:t>
      </w:r>
    </w:p>
    <w:p w14:paraId="48A821D4" w14:textId="77777777" w:rsidR="00501892" w:rsidRPr="00D3308C" w:rsidRDefault="00501892" w:rsidP="00501892">
      <w:pPr>
        <w:pStyle w:val="norm"/>
        <w:widowControl w:val="0"/>
        <w:spacing w:line="240" w:lineRule="auto"/>
        <w:ind w:firstLine="567"/>
        <w:rPr>
          <w:rFonts w:ascii="GHEA Grapalat" w:hAnsi="GHEA Grapalat" w:cs="Sylfaen"/>
          <w:b/>
          <w:bCs/>
          <w:sz w:val="24"/>
          <w:szCs w:val="24"/>
        </w:rPr>
      </w:pPr>
      <w:r w:rsidRPr="001200A7">
        <w:rPr>
          <w:rFonts w:ascii="GHEA Grapalat" w:hAnsi="GHEA Grapalat"/>
          <w:b/>
          <w:bCs/>
          <w:sz w:val="24"/>
          <w:szCs w:val="24"/>
        </w:rPr>
        <w:t>Заявка участника не подлежит отклонению, если:</w:t>
      </w:r>
    </w:p>
    <w:p w14:paraId="7526AF68" w14:textId="77777777" w:rsidR="00501892" w:rsidRPr="00ED437B" w:rsidRDefault="00501892" w:rsidP="0050189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"стоимость"</w:t>
      </w:r>
      <w:r>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ED437B">
        <w:rPr>
          <w:rFonts w:ascii="GHEA Grapalat" w:hAnsi="GHEA Grapalat"/>
          <w:sz w:val="24"/>
          <w:szCs w:val="24"/>
        </w:rPr>
        <w:t>;</w:t>
      </w:r>
    </w:p>
    <w:p w14:paraId="68243079" w14:textId="77777777" w:rsidR="00501892" w:rsidRPr="009044F1" w:rsidRDefault="00501892" w:rsidP="00501892">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64905C" w14:textId="77777777" w:rsidR="00501892" w:rsidRPr="00ED437B" w:rsidRDefault="00501892" w:rsidP="00501892">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ED437B">
        <w:rPr>
          <w:rFonts w:ascii="GHEA Grapalat" w:hAnsi="GHEA Grapalat"/>
          <w:sz w:val="24"/>
          <w:szCs w:val="24"/>
        </w:rPr>
        <w:t>;</w:t>
      </w:r>
    </w:p>
    <w:p w14:paraId="600303AB" w14:textId="77777777" w:rsidR="00501892" w:rsidRDefault="00501892" w:rsidP="0050189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DE7BA2">
        <w:rPr>
          <w:rFonts w:ascii="GHEA Grapalat" w:hAnsi="GHEA Grapalat"/>
          <w:sz w:val="24"/>
          <w:szCs w:val="24"/>
        </w:rPr>
        <w:t>;</w:t>
      </w:r>
      <w:r>
        <w:rPr>
          <w:rFonts w:ascii="GHEA Grapalat" w:hAnsi="GHEA Grapalat"/>
          <w:sz w:val="24"/>
          <w:szCs w:val="24"/>
        </w:rPr>
        <w:t xml:space="preserve"> </w:t>
      </w:r>
    </w:p>
    <w:p w14:paraId="6EB0A6B0" w14:textId="77777777" w:rsidR="00501892" w:rsidRDefault="00501892" w:rsidP="00501892">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"стоимость"</w:t>
      </w:r>
      <w:r>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Pr="00A14685">
        <w:rPr>
          <w:rFonts w:ascii="GHEA Grapalat" w:hAnsi="GHEA Grapalat"/>
          <w:sz w:val="24"/>
          <w:szCs w:val="24"/>
        </w:rPr>
        <w:t xml:space="preserve">ценового </w:t>
      </w:r>
      <w:r w:rsidRPr="00A14685">
        <w:rPr>
          <w:rFonts w:ascii="GHEA Grapalat" w:hAnsi="GHEA Grapalat"/>
          <w:sz w:val="24"/>
          <w:szCs w:val="24"/>
        </w:rPr>
        <w:lastRenderedPageBreak/>
        <w:t xml:space="preserve">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Pr="00260739">
        <w:rPr>
          <w:rFonts w:ascii="GHEA Grapalat" w:hAnsi="GHEA Grapalat"/>
          <w:sz w:val="24"/>
          <w:szCs w:val="24"/>
        </w:rPr>
        <w:t xml:space="preserve"> </w:t>
      </w: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DE7BA2">
        <w:rPr>
          <w:rFonts w:ascii="GHEA Grapalat" w:hAnsi="GHEA Grapalat"/>
          <w:sz w:val="24"/>
          <w:szCs w:val="24"/>
        </w:rPr>
        <w:t>с</w:t>
      </w:r>
      <w:r w:rsidRPr="00147FD7">
        <w:rPr>
          <w:rFonts w:ascii="GHEA Grapalat" w:hAnsi="GHEA Grapalat"/>
          <w:sz w:val="24"/>
          <w:szCs w:val="24"/>
        </w:rPr>
        <w:t>тоимость</w:t>
      </w:r>
      <w:r w:rsidRPr="009044F1">
        <w:rPr>
          <w:rFonts w:ascii="GHEA Grapalat" w:hAnsi="GHEA Grapalat"/>
          <w:sz w:val="24"/>
          <w:szCs w:val="24"/>
        </w:rPr>
        <w:t>"</w:t>
      </w:r>
      <w:r w:rsidRPr="00DE7BA2">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14:paraId="09F7998A" w14:textId="77777777" w:rsidR="00501892" w:rsidRPr="009044F1" w:rsidRDefault="00501892" w:rsidP="00501892">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14:paraId="4E905981" w14:textId="125C945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w:t>
      </w:r>
      <w:r w:rsidR="00BC5779" w:rsidRPr="00BC5779">
        <w:t xml:space="preserve"> </w:t>
      </w:r>
      <w:r w:rsidR="00645CA8" w:rsidRPr="00BC5779">
        <w:rPr>
          <w:rFonts w:ascii="GHEA Grapalat" w:hAnsi="GHEA Grapalat"/>
          <w:b/>
          <w:bCs/>
          <w:sz w:val="24"/>
          <w:szCs w:val="24"/>
        </w:rPr>
        <w:t>в процентном выражении</w:t>
      </w:r>
      <w:r w:rsidR="00645CA8" w:rsidRPr="009044F1">
        <w:rPr>
          <w:rFonts w:ascii="GHEA Grapalat" w:hAnsi="GHEA Grapalat"/>
          <w:sz w:val="24"/>
          <w:szCs w:val="24"/>
        </w:rPr>
        <w:t xml:space="preserve"> </w:t>
      </w:r>
      <w:r w:rsidRPr="009044F1">
        <w:rPr>
          <w:rFonts w:ascii="GHEA Grapalat" w:hAnsi="GHEA Grapalat"/>
          <w:sz w:val="24"/>
          <w:szCs w:val="24"/>
        </w:rPr>
        <w:t>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391E3C2B" w:rsidR="00096865" w:rsidRPr="000C74EF"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0C74EF">
        <w:rPr>
          <w:rFonts w:ascii="GHEA Grapalat" w:hAnsi="GHEA Grapalat"/>
          <w:sz w:val="24"/>
          <w:szCs w:val="24"/>
        </w:rPr>
        <w:t xml:space="preserve">Вскрытие заявок произойдет посредством системы на </w:t>
      </w:r>
      <w:r w:rsidR="00A73D0B">
        <w:rPr>
          <w:rFonts w:ascii="GHEA Grapalat" w:hAnsi="GHEA Grapalat"/>
          <w:b/>
          <w:lang w:val="hy-AM"/>
        </w:rPr>
        <w:t>10:00</w:t>
      </w:r>
      <w:r w:rsidR="00601797" w:rsidRPr="000C74EF">
        <w:rPr>
          <w:rFonts w:ascii="GHEA Grapalat" w:hAnsi="GHEA Grapalat"/>
          <w:b/>
          <w:lang w:val="hy-AM"/>
        </w:rPr>
        <w:t xml:space="preserve"> часов </w:t>
      </w:r>
      <w:r w:rsidR="00401F46">
        <w:rPr>
          <w:rFonts w:ascii="GHEA Grapalat" w:hAnsi="GHEA Grapalat"/>
          <w:b/>
          <w:lang w:val="hy-AM"/>
        </w:rPr>
        <w:t>01.12.2025</w:t>
      </w:r>
      <w:r w:rsidR="0080154C" w:rsidRPr="000C74EF">
        <w:rPr>
          <w:rFonts w:ascii="GHEA Grapalat" w:hAnsi="GHEA Grapalat"/>
          <w:b/>
          <w:lang w:val="hy-AM"/>
        </w:rPr>
        <w:t xml:space="preserve"> </w:t>
      </w:r>
      <w:r w:rsidR="00ED1060" w:rsidRPr="000C74EF">
        <w:rPr>
          <w:rFonts w:ascii="GHEA Grapalat" w:hAnsi="GHEA Grapalat"/>
          <w:b/>
          <w:lang w:val="hy-AM"/>
        </w:rPr>
        <w:t xml:space="preserve"> </w:t>
      </w:r>
      <w:r w:rsidRPr="000C74EF">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0C74EF" w:rsidRDefault="009B6D58" w:rsidP="00B46D58">
      <w:pPr>
        <w:widowControl w:val="0"/>
        <w:spacing w:after="160"/>
        <w:ind w:firstLine="567"/>
        <w:jc w:val="both"/>
        <w:rPr>
          <w:rFonts w:ascii="GHEA Grapalat" w:hAnsi="GHEA Grapalat" w:cs="Sylfaen"/>
        </w:rPr>
      </w:pPr>
      <w:r w:rsidRPr="000C74EF">
        <w:rPr>
          <w:rFonts w:ascii="GHEA Grapalat" w:hAnsi="GHEA Grapalat"/>
        </w:rPr>
        <w:t>На заседании по вскрытию</w:t>
      </w:r>
      <w:r w:rsidR="001F2926" w:rsidRPr="000C74EF">
        <w:rPr>
          <w:rFonts w:ascii="GHEA Grapalat" w:hAnsi="GHEA Grapalat"/>
        </w:rPr>
        <w:t xml:space="preserve"> и оценке</w:t>
      </w:r>
      <w:r w:rsidRPr="000C74EF">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sidRPr="000C74EF">
        <w:rPr>
          <w:rFonts w:ascii="GHEA Grapalat" w:hAnsi="GHEA Grapalat"/>
        </w:rPr>
        <w:t xml:space="preserve"> закупки</w:t>
      </w:r>
      <w:r w:rsidRPr="000C74EF">
        <w:rPr>
          <w:rFonts w:ascii="GHEA Grapalat" w:hAnsi="GHEA Grapalat"/>
        </w:rPr>
        <w:t xml:space="preserve"> на закупаемые в рамках настоящей процедуры </w:t>
      </w:r>
      <w:r w:rsidR="00BF7B09" w:rsidRPr="000C74EF">
        <w:rPr>
          <w:rFonts w:ascii="GHEA Grapalat" w:hAnsi="GHEA Grapalat"/>
        </w:rPr>
        <w:t>работы</w:t>
      </w:r>
      <w:r w:rsidRPr="000C74EF">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B46D58">
      <w:pPr>
        <w:widowControl w:val="0"/>
        <w:spacing w:after="160"/>
        <w:ind w:firstLine="567"/>
        <w:jc w:val="both"/>
        <w:rPr>
          <w:rFonts w:ascii="GHEA Grapalat" w:hAnsi="GHEA Grapalat" w:cs="Sylfaen"/>
        </w:rPr>
      </w:pPr>
      <w:r w:rsidRPr="000C74EF">
        <w:rPr>
          <w:rFonts w:ascii="GHEA Grapalat" w:hAnsi="GHEA Grapalat"/>
        </w:rPr>
        <w:t>Функции вскрывающих членов комиссии в системе упорядочены</w:t>
      </w:r>
      <w:r w:rsidRPr="009044F1">
        <w:rPr>
          <w:rFonts w:ascii="GHEA Grapalat" w:hAnsi="GHEA Grapalat"/>
        </w:rPr>
        <w:t xml:space="preserve">.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w:t>
      </w:r>
      <w:r w:rsidRPr="009044F1">
        <w:rPr>
          <w:rFonts w:ascii="GHEA Grapalat" w:hAnsi="GHEA Grapalat"/>
        </w:rPr>
        <w:lastRenderedPageBreak/>
        <w:t>комиссии посредством системы на адреса электронной почты участников.</w:t>
      </w:r>
    </w:p>
    <w:p w14:paraId="7DE5072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15868A45"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w:t>
      </w:r>
      <w:r w:rsidR="00645CA8" w:rsidRPr="007B2377">
        <w:rPr>
          <w:rFonts w:ascii="GHEA Grapalat" w:hAnsi="GHEA Grapalat"/>
          <w:b/>
          <w:bCs/>
        </w:rPr>
        <w:t>в процентном выражении</w:t>
      </w:r>
      <w:r w:rsidR="00645CA8" w:rsidRPr="007B2377">
        <w:rPr>
          <w:rFonts w:ascii="GHEA Grapalat" w:hAnsi="GHEA Grapalat"/>
        </w:rPr>
        <w:t xml:space="preserve"> </w:t>
      </w:r>
      <w:r w:rsidR="007F44EE">
        <w:rPr>
          <w:rFonts w:ascii="GHEA Grapalat" w:hAnsi="GHEA Grapalat"/>
        </w:rPr>
        <w:t>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0D2A9190"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w:t>
      </w:r>
      <w:r w:rsidR="007B2377">
        <w:rPr>
          <w:rFonts w:ascii="GHEA Grapalat" w:hAnsi="GHEA Grapalat"/>
          <w:sz w:val="24"/>
          <w:szCs w:val="24"/>
          <w:lang w:val="hy-AM"/>
        </w:rPr>
        <w:t xml:space="preserve"> </w:t>
      </w:r>
      <w:r w:rsidR="00645CA8" w:rsidRPr="007B2377">
        <w:rPr>
          <w:rFonts w:ascii="GHEA Grapalat" w:hAnsi="GHEA Grapalat"/>
          <w:b/>
          <w:bCs/>
          <w:sz w:val="24"/>
          <w:szCs w:val="24"/>
          <w:lang w:val="hy-AM"/>
        </w:rPr>
        <w:t>в процентном выражении</w:t>
      </w:r>
      <w:r w:rsidRPr="009044F1">
        <w:rPr>
          <w:rFonts w:ascii="GHEA Grapalat" w:hAnsi="GHEA Grapalat"/>
          <w:sz w:val="24"/>
          <w:szCs w:val="24"/>
        </w:rPr>
        <w:t>,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4"/>
        <w:t>11</w:t>
      </w:r>
      <w:r w:rsidR="00CE5812" w:rsidRPr="00CE5812">
        <w:rPr>
          <w:rFonts w:ascii="GHEA Grapalat" w:hAnsi="GHEA Grapalat"/>
        </w:rPr>
        <w:t>.</w:t>
      </w:r>
    </w:p>
    <w:p w14:paraId="41FA48A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w:t>
      </w:r>
      <w:r w:rsidRPr="009044F1">
        <w:rPr>
          <w:rFonts w:ascii="GHEA Grapalat" w:hAnsi="GHEA Grapalat"/>
          <w:sz w:val="24"/>
          <w:szCs w:val="24"/>
        </w:rPr>
        <w:lastRenderedPageBreak/>
        <w:t xml:space="preserve">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1E8B6CC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ED644E7" w14:textId="77777777" w:rsidR="0009265E" w:rsidRPr="00EB402B" w:rsidRDefault="0009265E" w:rsidP="0009265E">
      <w:pPr>
        <w:pStyle w:val="norm"/>
        <w:widowControl w:val="0"/>
        <w:tabs>
          <w:tab w:val="left" w:pos="1134"/>
        </w:tabs>
        <w:spacing w:line="240" w:lineRule="auto"/>
        <w:ind w:firstLine="567"/>
        <w:rPr>
          <w:rFonts w:ascii="GHEA Grapalat" w:hAnsi="GHEA Grapalat"/>
          <w:szCs w:val="22"/>
        </w:rPr>
      </w:pPr>
      <w:r w:rsidRPr="00EB402B">
        <w:rPr>
          <w:rFonts w:ascii="GHEA Grapalat" w:hAnsi="GHEA Grapalat"/>
          <w:szCs w:val="22"/>
        </w:rPr>
        <w:t>8.9.</w:t>
      </w:r>
      <w:r w:rsidRPr="00EB402B">
        <w:rPr>
          <w:rFonts w:ascii="GHEA Grapalat" w:hAnsi="GHEA Grapalat"/>
          <w:szCs w:val="22"/>
        </w:rPr>
        <w:tab/>
        <w:t>Если в результате оценки, проведенной в ходе заседания по вскрытию и оценке заявок, в заявке участника фиксируются несоответствия требованиям приглашения, включая тот случай, когда документы, утверждаемые участником, являющимся резидентом Республики Армения или их часть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w:t>
      </w:r>
      <w:r w:rsidRPr="00EB402B">
        <w:rPr>
          <w:rFonts w:ascii="GHEA Grapalat" w:hAnsi="GHEA Grapalat"/>
          <w:szCs w:val="22"/>
          <w:lang w:val="hy-AM"/>
        </w:rPr>
        <w:t xml:space="preserve"> </w:t>
      </w:r>
      <w:r w:rsidRPr="00EB402B">
        <w:rPr>
          <w:rFonts w:ascii="GHEA Grapalat" w:hAnsi="GHEA Grapalat"/>
          <w:szCs w:val="22"/>
        </w:rPr>
        <w:t>комиссия приостанавливает заседание на один рабочий день, а секретарь комиссии в тот же день с помощью системы  информирует об этом участника, предлагая последнему исправить несоответствия до окончания срока приостановления.</w:t>
      </w:r>
    </w:p>
    <w:p w14:paraId="2D1E3A98" w14:textId="77777777" w:rsidR="0009265E" w:rsidRPr="00EB402B" w:rsidRDefault="0009265E" w:rsidP="0009265E">
      <w:pPr>
        <w:pStyle w:val="norm"/>
        <w:widowControl w:val="0"/>
        <w:tabs>
          <w:tab w:val="left" w:pos="1134"/>
        </w:tabs>
        <w:spacing w:line="240" w:lineRule="auto"/>
        <w:ind w:firstLine="567"/>
        <w:rPr>
          <w:rFonts w:ascii="GHEA Grapalat" w:hAnsi="GHEA Grapalat" w:cs="Sylfaen"/>
          <w:szCs w:val="22"/>
        </w:rPr>
      </w:pPr>
      <w:r w:rsidRPr="00EB402B">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p>
    <w:p w14:paraId="5D91DCDA" w14:textId="77777777" w:rsidR="0009265E" w:rsidRPr="00EB402B" w:rsidRDefault="0009265E" w:rsidP="0009265E">
      <w:pPr>
        <w:pStyle w:val="norm"/>
        <w:widowControl w:val="0"/>
        <w:tabs>
          <w:tab w:val="left" w:pos="1276"/>
        </w:tabs>
        <w:spacing w:line="240" w:lineRule="auto"/>
        <w:ind w:firstLine="567"/>
        <w:rPr>
          <w:rFonts w:ascii="GHEA Grapalat" w:hAnsi="GHEA Grapalat"/>
          <w:sz w:val="24"/>
          <w:szCs w:val="24"/>
        </w:rPr>
      </w:pPr>
      <w:r w:rsidRPr="00EB402B">
        <w:rPr>
          <w:rFonts w:ascii="GHEA Grapalat" w:hAnsi="GHEA Grapalat"/>
          <w:szCs w:val="22"/>
        </w:rPr>
        <w:t>8.9.1</w:t>
      </w:r>
      <w:r w:rsidRPr="00EB402B">
        <w:rPr>
          <w:rFonts w:ascii="GHEA Grapalat" w:hAnsi="GHEA Grapalat"/>
          <w:szCs w:val="22"/>
          <w:lang w:val="hy-AM"/>
        </w:rPr>
        <w:t>.</w:t>
      </w:r>
      <w:r w:rsidRPr="00EB402B">
        <w:rPr>
          <w:rFonts w:ascii="GHEA Grapalat" w:hAnsi="GHEA Grapalat"/>
          <w:szCs w:val="22"/>
        </w:rPr>
        <w:t xml:space="preserve">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14:paraId="45345486" w14:textId="51F2757B" w:rsidR="00C27BA4" w:rsidRDefault="00A150A9" w:rsidP="0009265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39B67CF"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 xml:space="preserve">Член или секретарь комиссии не может участвовать в работе комиссии, если в процессе деятельности комиссии выясняется, что учрежденная ими </w:t>
      </w:r>
      <w:r w:rsidR="00D90CA1" w:rsidRPr="00CE18BF">
        <w:rPr>
          <w:rFonts w:ascii="GHEA Grapalat" w:hAnsi="GHEA Grapalat"/>
          <w:sz w:val="24"/>
          <w:szCs w:val="24"/>
        </w:rPr>
        <w:lastRenderedPageBreak/>
        <w:t>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lastRenderedPageBreak/>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AD5625">
      <w:pPr>
        <w:widowControl w:val="0"/>
        <w:ind w:left="284"/>
        <w:contextualSpacing/>
        <w:jc w:val="both"/>
        <w:rPr>
          <w:rFonts w:ascii="GHEA Grapalat" w:hAnsi="GHEA Grapalat"/>
        </w:rPr>
      </w:pPr>
    </w:p>
    <w:p w14:paraId="0F1FD1B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 xml:space="preserve">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w:t>
      </w:r>
      <w:r w:rsidRPr="009044F1">
        <w:rPr>
          <w:rFonts w:ascii="GHEA Grapalat" w:hAnsi="GHEA Grapalat"/>
        </w:rPr>
        <w:lastRenderedPageBreak/>
        <w:t>(отсканированном) с утвержденного оригинала варианте.</w:t>
      </w:r>
    </w:p>
    <w:p w14:paraId="3BE8099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E38F952"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5"/>
        <w:t>12</w:t>
      </w:r>
      <w:r w:rsidRPr="009044F1">
        <w:rPr>
          <w:rFonts w:ascii="GHEA Grapalat" w:hAnsi="GHEA Grapalat"/>
          <w:sz w:val="24"/>
          <w:szCs w:val="24"/>
        </w:rPr>
        <w:t xml:space="preserve">. </w:t>
      </w:r>
    </w:p>
    <w:p w14:paraId="0AC189B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 xml:space="preserve">причинах, обосновывающих выбор отобранного участника, и объявление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6" w:author="Inesa Kocharyan" w:date="2021-04-09T12:48:00Z"/>
          <w:rFonts w:ascii="GHEA Grapalat" w:hAnsi="GHEA Grapalat"/>
        </w:rPr>
      </w:pPr>
      <w:r w:rsidRPr="009044F1">
        <w:rPr>
          <w:rFonts w:ascii="GHEA Grapalat" w:hAnsi="GHEA Grapalat"/>
        </w:rPr>
        <w:lastRenderedPageBreak/>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32C06D50" w:rsidR="00096865" w:rsidRDefault="000E6448" w:rsidP="007966BA">
      <w:pPr>
        <w:widowControl w:val="0"/>
        <w:tabs>
          <w:tab w:val="left" w:pos="1276"/>
        </w:tabs>
        <w:spacing w:after="160"/>
        <w:ind w:firstLine="142"/>
        <w:jc w:val="both"/>
        <w:rPr>
          <w:rFonts w:ascii="GHEA Grapalat" w:hAnsi="GHEA Grapalat"/>
        </w:rPr>
      </w:pPr>
      <w:r>
        <w:rPr>
          <w:rFonts w:ascii="GHEA Grapalat" w:hAnsi="GHEA Grapalat"/>
        </w:rPr>
        <w:tab/>
      </w:r>
      <w:r w:rsidR="00030D40"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79A4C312"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C84C67" w:rsidRPr="00C84C67">
        <w:rPr>
          <w:rFonts w:ascii="GHEA Grapalat" w:hAnsi="GHEA Grapalat"/>
          <w:b/>
          <w:u w:val="single"/>
        </w:rPr>
        <w:t>1</w:t>
      </w:r>
      <w:r w:rsidR="00C84C67" w:rsidRPr="0049649D">
        <w:rPr>
          <w:rFonts w:ascii="GHEA Grapalat" w:hAnsi="GHEA Grapalat"/>
          <w:b/>
          <w:u w:val="single"/>
        </w:rPr>
        <w:t>5</w:t>
      </w:r>
      <w:r w:rsidR="00797722" w:rsidRPr="00C27927">
        <w:rPr>
          <w:rFonts w:ascii="GHEA Grapalat" w:hAnsi="GHEA Grapalat"/>
          <w:b/>
          <w:u w:val="single"/>
        </w:rPr>
        <w:t xml:space="preserve"> </w:t>
      </w:r>
      <w:r w:rsidR="00797722">
        <w:rPr>
          <w:rFonts w:ascii="GHEA Grapalat" w:hAnsi="GHEA Grapalat"/>
        </w:rPr>
        <w:t xml:space="preserve">процентам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3B449AB9" w14:textId="50E6E3F6" w:rsidR="005B796C" w:rsidRDefault="004153E3" w:rsidP="000E6448">
      <w:pPr>
        <w:widowControl w:val="0"/>
        <w:tabs>
          <w:tab w:val="left" w:pos="1276"/>
        </w:tabs>
        <w:spacing w:after="160"/>
        <w:ind w:firstLine="567"/>
        <w:jc w:val="both"/>
        <w:rPr>
          <w:rFonts w:ascii="GHEA Grapalat" w:hAnsi="GHEA Grapalat"/>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r w:rsidR="000E6448">
        <w:rPr>
          <w:rFonts w:ascii="GHEA Grapalat" w:hAnsi="GHEA Grapalat" w:cs="Sylfaen"/>
        </w:rPr>
        <w:t xml:space="preserve"> </w:t>
      </w:r>
      <w:r w:rsidR="005B796C"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110C2D0" w14:textId="77777777" w:rsidR="00B73109" w:rsidRDefault="00B73109" w:rsidP="00B73109">
      <w:pPr>
        <w:widowControl w:val="0"/>
        <w:tabs>
          <w:tab w:val="left" w:pos="1276"/>
        </w:tabs>
        <w:spacing w:after="160"/>
        <w:ind w:firstLine="567"/>
        <w:jc w:val="both"/>
        <w:rPr>
          <w:ins w:id="7" w:author="Inesa Kocharyan" w:date="2022-05-27T11:35:00Z"/>
          <w:rFonts w:ascii="GHEA Grapalat" w:hAnsi="GHEA Grapalat"/>
        </w:rPr>
      </w:pPr>
      <w:r w:rsidRPr="005242F9">
        <w:rPr>
          <w:rFonts w:ascii="GHEA Grapalat" w:hAnsi="GHEA Grapalat"/>
        </w:rPr>
        <w:lastRenderedPageBreak/>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8"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35F5F979" w14:textId="76AD0CC6" w:rsidR="00B73109" w:rsidRDefault="00B73109">
      <w:pPr>
        <w:rPr>
          <w:rFonts w:ascii="GHEA Grapalat" w:hAnsi="GHEA Grapalat"/>
        </w:rPr>
      </w:pPr>
    </w:p>
    <w:p w14:paraId="3870602A" w14:textId="77777777" w:rsidR="0035631F" w:rsidRDefault="005B796C" w:rsidP="005B796C">
      <w:pPr>
        <w:widowControl w:val="0"/>
        <w:tabs>
          <w:tab w:val="left" w:pos="1276"/>
        </w:tabs>
        <w:spacing w:after="160"/>
        <w:ind w:firstLine="567"/>
        <w:jc w:val="both"/>
        <w:rPr>
          <w:ins w:id="9"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6"/>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4F06007C"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lastRenderedPageBreak/>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 xml:space="preserve">в </w:t>
      </w:r>
      <w:r w:rsidR="00E77F89" w:rsidRPr="00C67FAB">
        <w:rPr>
          <w:rFonts w:ascii="GHEA Grapalat" w:hAnsi="GHEA Grapalat"/>
          <w:i/>
        </w:rPr>
        <w:t>банковской гарантии или наличных денег</w:t>
      </w:r>
      <w:r w:rsidR="00E77F89"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7"/>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w:t>
      </w:r>
      <w:r w:rsidR="00125AA6" w:rsidRPr="009044F1">
        <w:rPr>
          <w:rFonts w:ascii="GHEA Grapalat" w:hAnsi="GHEA Grapalat"/>
        </w:rPr>
        <w:lastRenderedPageBreak/>
        <w:t>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2290C3" w14:textId="77777777"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4BAB0C9" w14:textId="374700BE" w:rsidR="00096865" w:rsidRPr="009044F1" w:rsidRDefault="003E194D" w:rsidP="000E6448">
      <w:pPr>
        <w:widowControl w:val="0"/>
        <w:tabs>
          <w:tab w:val="left" w:pos="1134"/>
        </w:tabs>
        <w:spacing w:after="160"/>
        <w:ind w:firstLine="567"/>
        <w:jc w:val="both"/>
        <w:rPr>
          <w:rFonts w:ascii="GHEA Grapalat" w:hAnsi="GHEA Grapalat" w:cs="Arial"/>
          <w:b/>
        </w:rPr>
      </w:pPr>
      <w:r w:rsidRPr="005114D0">
        <w:rPr>
          <w:rFonts w:ascii="GHEA Grapalat" w:hAnsi="GHEA Grapalat"/>
        </w:rPr>
        <w:tab/>
      </w:r>
      <w:r w:rsidR="008D5016"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8"/>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 xml:space="preserve">и они регулируются законодательством Республики Армения, </w:t>
      </w:r>
      <w:r w:rsidRPr="00D57ABB">
        <w:rPr>
          <w:rFonts w:ascii="GHEA Grapalat" w:hAnsi="GHEA Grapalat"/>
        </w:rPr>
        <w:lastRenderedPageBreak/>
        <w:t>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50EBE642" w14:textId="7A675E76"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80154C">
        <w:rPr>
          <w:rFonts w:ascii="GHEA Grapalat" w:hAnsi="GHEA Grapalat"/>
          <w:b/>
        </w:rPr>
        <w:t>ЗАПРОС КОТИРОВОК</w:t>
      </w: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 xml:space="preserve">Целью настоящей Инструкции является содействие участникам при </w:t>
      </w:r>
      <w:r w:rsidRPr="009044F1">
        <w:rPr>
          <w:rFonts w:ascii="GHEA Grapalat" w:hAnsi="GHEA Grapalat"/>
        </w:rPr>
        <w:lastRenderedPageBreak/>
        <w:t>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E6448">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E6448">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9"/>
        <w:t>16</w:t>
      </w:r>
    </w:p>
    <w:p w14:paraId="06C4FD22" w14:textId="77777777" w:rsidR="002C4DBF" w:rsidRPr="009044F1" w:rsidRDefault="002C4DBF" w:rsidP="000E6448">
      <w:pPr>
        <w:widowControl w:val="0"/>
        <w:tabs>
          <w:tab w:val="left" w:pos="1134"/>
        </w:tabs>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6B9E9097" w:rsidR="00E67BA7" w:rsidRPr="007B2377" w:rsidRDefault="00096865" w:rsidP="000E6448">
      <w:pPr>
        <w:widowControl w:val="0"/>
        <w:tabs>
          <w:tab w:val="left" w:pos="1134"/>
        </w:tabs>
        <w:ind w:firstLine="567"/>
        <w:jc w:val="both"/>
        <w:rPr>
          <w:rFonts w:ascii="GHEA Grapalat" w:hAnsi="GHEA Grapalat"/>
          <w:color w:val="FF0000"/>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w:t>
      </w:r>
      <w:r w:rsidR="00645CA8" w:rsidRPr="007B2377">
        <w:rPr>
          <w:rFonts w:ascii="GHEA Grapalat" w:hAnsi="GHEA Grapalat"/>
          <w:b/>
          <w:bCs/>
        </w:rPr>
        <w:t>в процентном выражении</w:t>
      </w:r>
      <w:r w:rsidR="00645CA8" w:rsidRPr="007B2377">
        <w:rPr>
          <w:rFonts w:ascii="GHEA Grapalat" w:hAnsi="GHEA Grapalat"/>
        </w:rPr>
        <w:t xml:space="preserve"> </w:t>
      </w:r>
      <w:r w:rsidRPr="009044F1">
        <w:rPr>
          <w:rFonts w:ascii="GHEA Grapalat" w:hAnsi="GHEA Grapalat"/>
        </w:rPr>
        <w:t>согласно Приложению №</w:t>
      </w:r>
      <w:r w:rsidR="00385C27" w:rsidRPr="00D3436F">
        <w:rPr>
          <w:rFonts w:ascii="GHEA Grapalat" w:hAnsi="GHEA Grapalat"/>
        </w:rPr>
        <w:t>2</w:t>
      </w:r>
      <w:r w:rsidRPr="009044F1">
        <w:rPr>
          <w:rFonts w:ascii="GHEA Grapalat" w:hAnsi="GHEA Grapalat"/>
        </w:rPr>
        <w:t xml:space="preserve">; </w:t>
      </w:r>
    </w:p>
    <w:p w14:paraId="63894F0B" w14:textId="77777777" w:rsidR="00083F7A" w:rsidRPr="00D860D7" w:rsidRDefault="00083F7A" w:rsidP="00083F7A">
      <w:pPr>
        <w:pStyle w:val="norm"/>
        <w:widowControl w:val="0"/>
        <w:tabs>
          <w:tab w:val="left" w:pos="1134"/>
        </w:tabs>
        <w:spacing w:after="160" w:line="240" w:lineRule="auto"/>
        <w:ind w:firstLine="567"/>
        <w:contextualSpacing/>
        <w:rPr>
          <w:rFonts w:ascii="GHEA Grapalat" w:hAnsi="GHEA Grapalat"/>
          <w:sz w:val="24"/>
          <w:szCs w:val="24"/>
        </w:rPr>
      </w:pPr>
      <w:r w:rsidRPr="00D860D7">
        <w:rPr>
          <w:rFonts w:ascii="GHEA Grapalat" w:hAnsi="GHEA Grapalat"/>
          <w:sz w:val="24"/>
          <w:szCs w:val="24"/>
        </w:rPr>
        <w:t>2.6 При закупке строительных работ:</w:t>
      </w:r>
    </w:p>
    <w:p w14:paraId="25AA5587" w14:textId="77777777" w:rsidR="00083F7A" w:rsidRPr="005B65E5" w:rsidRDefault="00083F7A" w:rsidP="00083F7A">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lang w:val="ru-RU"/>
        </w:rPr>
        <w:t>-</w:t>
      </w:r>
      <w:r>
        <w:rPr>
          <w:rFonts w:ascii="GHEA Grapalat" w:hAnsi="GHEA Grapalat" w:cs="Times New Roman"/>
          <w:sz w:val="24"/>
          <w:szCs w:val="24"/>
          <w:lang w:val="ru-RU" w:eastAsia="ru-RU" w:bidi="ru-RU"/>
        </w:rPr>
        <w:t>утвержденое им заверение</w:t>
      </w:r>
      <w:r w:rsidRPr="00DC5D72">
        <w:rPr>
          <w:rFonts w:ascii="GHEA Grapalat" w:hAnsi="GHEA Grapalat" w:cs="Times New Roman"/>
          <w:sz w:val="24"/>
          <w:szCs w:val="24"/>
          <w:lang w:val="ru-RU" w:eastAsia="ru-RU" w:bidi="ru-RU"/>
        </w:rPr>
        <w:t xml:space="preserve">, </w:t>
      </w:r>
      <w:r w:rsidRPr="00391653">
        <w:rPr>
          <w:rFonts w:ascii="GHEA Grapalat" w:hAnsi="GHEA Grapalat" w:cs="Times New Roman"/>
          <w:sz w:val="24"/>
          <w:szCs w:val="24"/>
          <w:lang w:val="ru-RU" w:eastAsia="ru-RU" w:bidi="ru-RU"/>
        </w:rPr>
        <w:t>согласно приложению N 1.1</w:t>
      </w:r>
      <w:r>
        <w:rPr>
          <w:rFonts w:ascii="GHEA Grapalat" w:hAnsi="GHEA Grapalat" w:cs="Times New Roman"/>
          <w:sz w:val="24"/>
          <w:szCs w:val="24"/>
          <w:lang w:val="ru-RU" w:eastAsia="ru-RU" w:bidi="ru-RU"/>
        </w:rPr>
        <w:t>,</w:t>
      </w:r>
      <w:r w:rsidRPr="00391653">
        <w:rPr>
          <w:rFonts w:ascii="GHEA Grapalat" w:hAnsi="GHEA Grapalat" w:cs="Times New Roman"/>
          <w:sz w:val="24"/>
          <w:szCs w:val="24"/>
          <w:lang w:val="ru-RU" w:eastAsia="ru-RU" w:bidi="ru-RU"/>
        </w:rPr>
        <w:t xml:space="preserve"> </w:t>
      </w:r>
      <w:r w:rsidRPr="00DC5D72">
        <w:rPr>
          <w:rFonts w:ascii="GHEA Grapalat" w:hAnsi="GHEA Grapalat" w:cs="Times New Roman"/>
          <w:sz w:val="24"/>
          <w:szCs w:val="24"/>
          <w:lang w:val="ru-RU" w:eastAsia="ru-RU" w:bidi="ru-RU"/>
        </w:rPr>
        <w:t xml:space="preserve">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r>
        <w:rPr>
          <w:rFonts w:ascii="GHEA Grapalat" w:hAnsi="GHEA Grapalat" w:cs="Times New Roman"/>
          <w:sz w:val="24"/>
          <w:szCs w:val="24"/>
          <w:lang w:val="ru-RU" w:eastAsia="ru-RU" w:bidi="ru-RU"/>
        </w:rPr>
        <w:t>.</w:t>
      </w:r>
      <w:r w:rsidRPr="00DC5D72">
        <w:rPr>
          <w:rFonts w:ascii="GHEA Grapalat" w:hAnsi="GHEA Grapalat" w:cs="Times New Roman"/>
          <w:sz w:val="24"/>
          <w:szCs w:val="24"/>
          <w:lang w:val="ru-RU" w:eastAsia="ru-RU" w:bidi="ru-RU"/>
        </w:rPr>
        <w:t xml:space="preserve"> </w:t>
      </w:r>
      <w:r>
        <w:rPr>
          <w:rFonts w:ascii="GHEA Grapalat" w:hAnsi="GHEA Grapalat" w:cs="Times New Roman"/>
          <w:sz w:val="24"/>
          <w:szCs w:val="24"/>
          <w:lang w:val="ru-RU" w:eastAsia="ru-RU" w:bidi="ru-RU"/>
        </w:rPr>
        <w:t xml:space="preserve">Заверение </w:t>
      </w:r>
      <w:r w:rsidRPr="00DC5D72">
        <w:rPr>
          <w:rFonts w:ascii="GHEA Grapalat" w:hAnsi="GHEA Grapalat" w:cs="Times New Roman"/>
          <w:sz w:val="24"/>
          <w:szCs w:val="24"/>
          <w:lang w:val="ru-RU" w:eastAsia="ru-RU" w:bidi="ru-RU"/>
        </w:rPr>
        <w:t xml:space="preserve">предусмотренное настоящим подпунктом, также </w:t>
      </w:r>
      <w:r>
        <w:rPr>
          <w:rFonts w:ascii="GHEA Grapalat" w:hAnsi="GHEA Grapalat" w:cs="Times New Roman"/>
          <w:sz w:val="24"/>
          <w:szCs w:val="24"/>
          <w:lang w:val="ru-RU" w:eastAsia="ru-RU" w:bidi="ru-RU"/>
        </w:rPr>
        <w:t>у</w:t>
      </w:r>
      <w:r w:rsidRPr="00DC5D72">
        <w:rPr>
          <w:rFonts w:ascii="GHEA Grapalat" w:hAnsi="GHEA Grapalat" w:cs="Times New Roman"/>
          <w:sz w:val="24"/>
          <w:szCs w:val="24"/>
          <w:lang w:val="ru-RU" w:eastAsia="ru-RU" w:bidi="ru-RU"/>
        </w:rPr>
        <w:t>тверждается отдельным приложением к заключаемому договору</w:t>
      </w:r>
      <w:r>
        <w:rPr>
          <w:rFonts w:ascii="GHEA Grapalat" w:hAnsi="GHEA Grapalat" w:cs="Times New Roman"/>
          <w:sz w:val="24"/>
          <w:szCs w:val="24"/>
          <w:lang w:val="ru-RU" w:eastAsia="ru-RU" w:bidi="ru-RU"/>
        </w:rPr>
        <w:t>.</w:t>
      </w:r>
      <w:r w:rsidRPr="005B65E5">
        <w:rPr>
          <w:rStyle w:val="FootnoteReference"/>
          <w:rFonts w:ascii="GHEA Grapalat" w:hAnsi="GHEA Grapalat"/>
          <w:sz w:val="24"/>
          <w:szCs w:val="24"/>
          <w:lang w:val="ru-RU"/>
        </w:rPr>
        <w:footnoteReference w:customMarkFollows="1" w:id="10"/>
        <w:t>18</w:t>
      </w:r>
      <w:r w:rsidRPr="005B65E5">
        <w:rPr>
          <w:rFonts w:ascii="GHEA Grapalat" w:hAnsi="GHEA Grapalat"/>
          <w:sz w:val="24"/>
          <w:szCs w:val="24"/>
          <w:lang w:val="ru-RU"/>
        </w:rPr>
        <w:t xml:space="preserve"> </w:t>
      </w:r>
    </w:p>
    <w:p w14:paraId="1B11835B" w14:textId="77777777" w:rsidR="006F2D9C" w:rsidRPr="00FF3E38" w:rsidRDefault="006F2D9C" w:rsidP="000E6448">
      <w:pPr>
        <w:ind w:firstLine="567"/>
        <w:jc w:val="both"/>
        <w:rPr>
          <w:rFonts w:ascii="GHEA Grapalat" w:hAnsi="GHEA Grapalat"/>
        </w:rPr>
      </w:pPr>
    </w:p>
    <w:p w14:paraId="09E90331" w14:textId="77777777" w:rsidR="00F27A50" w:rsidRPr="00FF3E38" w:rsidRDefault="006F2D9C" w:rsidP="000E6448">
      <w:pPr>
        <w:pStyle w:val="norm"/>
        <w:widowControl w:val="0"/>
        <w:tabs>
          <w:tab w:val="left" w:pos="1134"/>
        </w:tabs>
        <w:spacing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8A3A35" w:rsidRPr="00FF3E38">
        <w:rPr>
          <w:rStyle w:val="FootnoteReference"/>
          <w:rFonts w:ascii="GHEA Grapalat" w:hAnsi="GHEA Grapalat"/>
          <w:sz w:val="24"/>
          <w:szCs w:val="24"/>
        </w:rPr>
        <w:footnoteReference w:customMarkFollows="1" w:id="11"/>
        <w:t>18</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14:paraId="4B2C2D11" w14:textId="77777777" w:rsidR="00A67EAC" w:rsidRPr="00B64897" w:rsidRDefault="009F0AB3" w:rsidP="000E6448">
      <w:pPr>
        <w:pStyle w:val="norm"/>
        <w:spacing w:line="240" w:lineRule="auto"/>
        <w:rPr>
          <w:rFonts w:ascii="GHEA Grapalat" w:hAnsi="GHEA Grapalat"/>
          <w:sz w:val="24"/>
          <w:szCs w:val="24"/>
        </w:rPr>
      </w:pPr>
      <w:r w:rsidRPr="003C664F">
        <w:rPr>
          <w:rFonts w:ascii="GHEA Grapalat" w:hAnsi="GHEA Grapalat"/>
          <w:sz w:val="24"/>
          <w:szCs w:val="24"/>
        </w:rPr>
        <w:lastRenderedPageBreak/>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1002E0BF" w14:textId="1D522F8A" w:rsidR="00B2572B" w:rsidRPr="000E6448" w:rsidRDefault="00EB3BFA" w:rsidP="000E6448">
      <w:pPr>
        <w:widowControl w:val="0"/>
        <w:tabs>
          <w:tab w:val="left" w:pos="1134"/>
        </w:tabs>
        <w:ind w:firstLine="567"/>
        <w:jc w:val="right"/>
        <w:rPr>
          <w:rFonts w:ascii="GHEA Grapalat" w:hAnsi="GHEA Grapalat" w:cs="Arial"/>
          <w:b/>
          <w:sz w:val="22"/>
          <w:szCs w:val="22"/>
        </w:rPr>
      </w:pPr>
      <w:r>
        <w:rPr>
          <w:rFonts w:ascii="GHEA Grapalat" w:hAnsi="GHEA Grapalat"/>
        </w:rPr>
        <w:br w:type="page"/>
      </w:r>
      <w:r w:rsidR="00B2572B" w:rsidRPr="000E6448">
        <w:rPr>
          <w:rFonts w:ascii="GHEA Grapalat" w:hAnsi="GHEA Grapalat"/>
          <w:b/>
          <w:sz w:val="22"/>
          <w:szCs w:val="22"/>
        </w:rPr>
        <w:lastRenderedPageBreak/>
        <w:t>Приложение № 1</w:t>
      </w:r>
    </w:p>
    <w:p w14:paraId="5974C106" w14:textId="303B0E51" w:rsidR="00B2572B" w:rsidRPr="000E6448" w:rsidRDefault="00B2572B" w:rsidP="000E6448">
      <w:pPr>
        <w:pStyle w:val="BodyTextIndent3"/>
        <w:widowControl w:val="0"/>
        <w:spacing w:line="240" w:lineRule="auto"/>
        <w:jc w:val="right"/>
        <w:rPr>
          <w:rFonts w:ascii="GHEA Grapalat" w:hAnsi="GHEA Grapalat" w:cs="Arial"/>
          <w:b/>
          <w:sz w:val="22"/>
          <w:szCs w:val="22"/>
        </w:rPr>
      </w:pPr>
      <w:r w:rsidRPr="000E6448">
        <w:rPr>
          <w:rFonts w:ascii="GHEA Grapalat" w:hAnsi="GHEA Grapalat"/>
          <w:b/>
          <w:sz w:val="22"/>
          <w:szCs w:val="22"/>
        </w:rPr>
        <w:t xml:space="preserve">к Приглашению на </w:t>
      </w:r>
      <w:r w:rsidR="0080154C">
        <w:rPr>
          <w:rFonts w:ascii="GHEA Grapalat" w:hAnsi="GHEA Grapalat"/>
          <w:b/>
          <w:sz w:val="22"/>
          <w:szCs w:val="22"/>
        </w:rPr>
        <w:t>запрос котировок</w:t>
      </w:r>
      <w:r w:rsidR="00123294" w:rsidRPr="000E6448">
        <w:rPr>
          <w:rFonts w:ascii="GHEA Grapalat" w:hAnsi="GHEA Grapalat" w:cs="Arial"/>
          <w:b/>
          <w:sz w:val="22"/>
          <w:szCs w:val="22"/>
        </w:rPr>
        <w:br/>
      </w:r>
      <w:r w:rsidRPr="000E6448">
        <w:rPr>
          <w:rFonts w:ascii="GHEA Grapalat" w:hAnsi="GHEA Grapalat"/>
          <w:b/>
          <w:sz w:val="22"/>
          <w:szCs w:val="22"/>
        </w:rPr>
        <w:t xml:space="preserve">под кодом </w:t>
      </w:r>
      <w:r w:rsidR="0080154C">
        <w:rPr>
          <w:rFonts w:ascii="GHEA Grapalat" w:hAnsi="GHEA Grapalat"/>
          <w:b/>
          <w:sz w:val="22"/>
          <w:szCs w:val="22"/>
        </w:rPr>
        <w:t>EQ-GHAShDzB-</w:t>
      </w:r>
      <w:r w:rsidR="00741E17">
        <w:rPr>
          <w:rFonts w:ascii="GHEA Grapalat" w:hAnsi="GHEA Grapalat"/>
          <w:b/>
          <w:sz w:val="22"/>
          <w:szCs w:val="22"/>
        </w:rPr>
        <w:t>26/1</w:t>
      </w:r>
    </w:p>
    <w:p w14:paraId="1E96E525" w14:textId="77777777" w:rsidR="000C74EF" w:rsidRDefault="000C74EF" w:rsidP="000E6448">
      <w:pPr>
        <w:widowControl w:val="0"/>
        <w:spacing w:after="160"/>
        <w:jc w:val="center"/>
        <w:rPr>
          <w:rFonts w:ascii="GHEA Grapalat" w:hAnsi="GHEA Grapalat"/>
          <w:b/>
          <w:lang w:val="hy-AM"/>
        </w:rPr>
      </w:pPr>
    </w:p>
    <w:p w14:paraId="686152BA" w14:textId="0F1E75B9" w:rsidR="00B2572B" w:rsidRPr="00374F4A" w:rsidRDefault="00B2572B" w:rsidP="000E644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ОБЪЯВЛЕНИЕ </w:t>
      </w:r>
      <w:r w:rsidRPr="00374F4A">
        <w:rPr>
          <w:rFonts w:ascii="GHEA Grapalat" w:hAnsi="GHEA Grapalat"/>
          <w:b/>
        </w:rPr>
        <w:t>*</w:t>
      </w:r>
    </w:p>
    <w:p w14:paraId="78AF9863" w14:textId="1118A97C" w:rsidR="00B2572B" w:rsidRPr="00374F4A" w:rsidRDefault="00B2572B" w:rsidP="000E644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80154C">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11EE6F12"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80154C">
        <w:rPr>
          <w:rFonts w:ascii="GHEA Grapalat" w:hAnsi="GHEA Grapalat"/>
        </w:rPr>
        <w:t>EQ-GHAShDzB-</w:t>
      </w:r>
      <w:r w:rsidR="00741E17">
        <w:rPr>
          <w:rFonts w:ascii="GHEA Grapalat" w:hAnsi="GHEA Grapalat"/>
        </w:rPr>
        <w:t>26/1</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63699536" w:rsidR="00374F4A" w:rsidRPr="00DA5EA0" w:rsidRDefault="000C74EF" w:rsidP="00B46D58">
      <w:pPr>
        <w:spacing w:after="160"/>
        <w:jc w:val="both"/>
        <w:rPr>
          <w:rFonts w:ascii="GHEA Grapalat" w:hAnsi="GHEA Grapalat"/>
        </w:rPr>
      </w:pPr>
      <w:r w:rsidRPr="000C74EF">
        <w:rPr>
          <w:rFonts w:ascii="GHEA Grapalat" w:hAnsi="GHEA Grapalat"/>
        </w:rPr>
        <w:t>запрос</w:t>
      </w:r>
      <w:r>
        <w:rPr>
          <w:rFonts w:ascii="GHEA Grapalat" w:hAnsi="GHEA Grapalat"/>
        </w:rPr>
        <w:t>а</w:t>
      </w:r>
      <w:r w:rsidRPr="000C74EF">
        <w:rPr>
          <w:rFonts w:ascii="GHEA Grapalat" w:hAnsi="GHEA Grapalat"/>
        </w:rPr>
        <w:t xml:space="preserve">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10" w:author="Vardan" w:date="2022-10-29T19:53:00Z"/>
          <w:rFonts w:ascii="GHEA Grapalat" w:hAnsi="GHEA Grapalat"/>
          <w:i/>
          <w:sz w:val="16"/>
          <w:highlight w:val="cyan"/>
          <w:vertAlign w:val="superscript"/>
          <w:lang w:val="es-ES"/>
        </w:rPr>
      </w:pPr>
    </w:p>
    <w:p w14:paraId="0781701B" w14:textId="244DF302"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80154C">
        <w:rPr>
          <w:rFonts w:ascii="GHEA Grapalat" w:hAnsi="GHEA Grapalat"/>
        </w:rPr>
        <w:t>запросе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80154C">
        <w:rPr>
          <w:rFonts w:ascii="GHEA Grapalat" w:hAnsi="GHEA Grapalat"/>
        </w:rPr>
        <w:t>EQ-GHAShDzB-</w:t>
      </w:r>
      <w:r w:rsidR="00741E17">
        <w:rPr>
          <w:rFonts w:ascii="GHEA Grapalat" w:hAnsi="GHEA Grapalat"/>
        </w:rPr>
        <w:t>26/1</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3B455214"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80154C">
        <w:rPr>
          <w:rFonts w:ascii="GHEA Grapalat" w:hAnsi="GHEA Grapalat"/>
        </w:rPr>
        <w:t>запрос котировок</w:t>
      </w:r>
      <w:r w:rsidR="00305944" w:rsidRPr="00AC309E">
        <w:rPr>
          <w:rFonts w:ascii="GHEA Grapalat" w:hAnsi="GHEA Grapalat"/>
        </w:rPr>
        <w:t xml:space="preserve"> </w:t>
      </w:r>
      <w:r w:rsidR="006B3E56" w:rsidRPr="00AC309E">
        <w:rPr>
          <w:rFonts w:ascii="GHEA Grapalat" w:hAnsi="GHEA Grapalat"/>
        </w:rPr>
        <w:t xml:space="preserve">под кодом </w:t>
      </w:r>
      <w:r w:rsidR="0080154C">
        <w:rPr>
          <w:rFonts w:ascii="GHEA Grapalat" w:hAnsi="GHEA Grapalat"/>
        </w:rPr>
        <w:t>EQ-GHAShDzB-</w:t>
      </w:r>
      <w:r w:rsidR="00741E17">
        <w:rPr>
          <w:rFonts w:ascii="GHEA Grapalat" w:hAnsi="GHEA Grapalat"/>
        </w:rPr>
        <w:t>26/1</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63D6B011"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lastRenderedPageBreak/>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80154C">
        <w:rPr>
          <w:rFonts w:ascii="GHEA Grapalat" w:hAnsi="GHEA Grapalat"/>
        </w:rPr>
        <w:t>запрос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4CE3F6C9"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2"/>
        <w:t>**</w:t>
      </w:r>
      <w:r w:rsidR="006B3E56" w:rsidRPr="00BD438D">
        <w:rPr>
          <w:rFonts w:ascii="GHEA Grapalat" w:hAnsi="GHEA Grapalat"/>
        </w:rPr>
        <w:t xml:space="preserve"> </w:t>
      </w:r>
      <w:r w:rsidR="00BD438D">
        <w:rPr>
          <w:rFonts w:ascii="GHEA Grapalat" w:hAnsi="GHEA Grapalat"/>
          <w:lang w:val="hy-AM"/>
        </w:rPr>
        <w:t>.</w:t>
      </w:r>
    </w:p>
    <w:p w14:paraId="3C3FD82F" w14:textId="77777777" w:rsidR="006B3E56" w:rsidRDefault="00990559" w:rsidP="002B05FA">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14:paraId="7855496E" w14:textId="77777777" w:rsidR="00E333E5" w:rsidRPr="000858EB" w:rsidRDefault="00E333E5" w:rsidP="002B05FA">
      <w:pPr>
        <w:ind w:firstLine="708"/>
        <w:jc w:val="both"/>
        <w:rPr>
          <w:rFonts w:ascii="GHEA Grapalat" w:hAnsi="GHEA Grapalat"/>
        </w:rPr>
      </w:pPr>
    </w:p>
    <w:p w14:paraId="7AEEF04D" w14:textId="77777777" w:rsidR="00F855BB" w:rsidRDefault="00F855BB" w:rsidP="00B46D58">
      <w:pPr>
        <w:tabs>
          <w:tab w:val="left" w:pos="7371"/>
        </w:tabs>
        <w:spacing w:after="160"/>
        <w:ind w:left="3544" w:firstLine="3"/>
        <w:jc w:val="both"/>
        <w:rPr>
          <w:rFonts w:ascii="GHEA Grapalat" w:hAnsi="GHEA Grapalat"/>
          <w:sz w:val="16"/>
          <w:lang w:val="hy-AM"/>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B46D58">
      <w:pPr>
        <w:rPr>
          <w:rFonts w:ascii="GHEA Grapalat" w:hAnsi="GHEA Grapalat"/>
          <w:b/>
        </w:rPr>
      </w:pPr>
      <w:r>
        <w:rPr>
          <w:rFonts w:ascii="GHEA Grapalat" w:hAnsi="GHEA Grapalat"/>
          <w:b/>
        </w:rPr>
        <w:br w:type="page"/>
      </w:r>
    </w:p>
    <w:p w14:paraId="7B1153DC" w14:textId="77777777" w:rsidR="00F33976" w:rsidRDefault="00F33976" w:rsidP="00F33976">
      <w:pPr>
        <w:jc w:val="right"/>
        <w:rPr>
          <w:rFonts w:ascii="GHEA Grapalat" w:hAnsi="GHEA Grapalat"/>
          <w:b/>
        </w:rPr>
      </w:pPr>
      <w:r>
        <w:rPr>
          <w:rFonts w:ascii="GHEA Grapalat" w:hAnsi="GHEA Grapalat"/>
          <w:b/>
        </w:rPr>
        <w:lastRenderedPageBreak/>
        <w:t xml:space="preserve">Приложение 1.3** </w:t>
      </w:r>
    </w:p>
    <w:p w14:paraId="62CB123C" w14:textId="6E96EE9C" w:rsidR="00F33976" w:rsidRPr="00FA6464" w:rsidRDefault="00F33976" w:rsidP="00F33976">
      <w:pPr>
        <w:jc w:val="right"/>
        <w:rPr>
          <w:rFonts w:ascii="GHEA Grapalat" w:hAnsi="GHEA Grapalat"/>
          <w:b/>
        </w:rPr>
      </w:pPr>
      <w:r w:rsidRPr="001439BD">
        <w:rPr>
          <w:rFonts w:ascii="GHEA Grapalat" w:hAnsi="GHEA Grapalat"/>
          <w:b/>
        </w:rPr>
        <w:t xml:space="preserve">к Приглашению на </w:t>
      </w:r>
      <w:r w:rsidR="0080154C">
        <w:rPr>
          <w:rFonts w:ascii="GHEA Grapalat" w:hAnsi="GHEA Grapalat"/>
          <w:b/>
        </w:rPr>
        <w:t>запрос котировок</w:t>
      </w:r>
    </w:p>
    <w:p w14:paraId="2387769E" w14:textId="2DD801CD" w:rsidR="00F33976" w:rsidRPr="00E97048" w:rsidRDefault="00F33976" w:rsidP="00F33976">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80154C">
        <w:rPr>
          <w:rFonts w:ascii="GHEA Grapalat" w:hAnsi="GHEA Grapalat"/>
          <w:b/>
          <w:i w:val="0"/>
          <w:sz w:val="24"/>
          <w:szCs w:val="24"/>
        </w:rPr>
        <w:t>EQ-GHAShDzB-</w:t>
      </w:r>
      <w:r w:rsidR="00741E17">
        <w:rPr>
          <w:rFonts w:ascii="GHEA Grapalat" w:hAnsi="GHEA Grapalat"/>
          <w:b/>
          <w:i w:val="0"/>
          <w:sz w:val="24"/>
          <w:szCs w:val="24"/>
        </w:rPr>
        <w:t>26/1</w:t>
      </w: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77777777" w:rsidR="00092E73" w:rsidRPr="00FD1EE4" w:rsidRDefault="00092E73" w:rsidP="00092E73">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92E73">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w:t>
            </w:r>
            <w:r w:rsidRPr="005D151C">
              <w:rPr>
                <w:rFonts w:ascii="GHEA Grapalat" w:eastAsia="GHEA Grapalat" w:hAnsi="GHEA Grapalat" w:cs="GHEA Grapalat"/>
                <w:color w:val="000000"/>
              </w:rPr>
              <w:lastRenderedPageBreak/>
              <w:t>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77777777"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72E515BC" w14:textId="77777777" w:rsidR="00092E73" w:rsidRPr="00FD1EE4" w:rsidRDefault="00092E73" w:rsidP="00092E7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7D52DB">
            <w:pPr>
              <w:rPr>
                <w:rFonts w:ascii="GHEA Grapalat" w:eastAsia="GHEA Grapalat" w:hAnsi="GHEA Grapalat" w:cs="GHEA Grapalat"/>
                <w:b/>
                <w:color w:val="000000"/>
              </w:rPr>
            </w:pPr>
          </w:p>
        </w:tc>
      </w:tr>
    </w:tbl>
    <w:p w14:paraId="7365CCE5" w14:textId="77777777" w:rsidR="00092E73" w:rsidRPr="00FD1EE4" w:rsidRDefault="00092E73" w:rsidP="00092E73">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92E73">
      <w:pPr>
        <w:rPr>
          <w:rFonts w:ascii="GHEA Grapalat" w:hAnsi="GHEA Grapalat"/>
          <w:b/>
        </w:rPr>
      </w:pPr>
    </w:p>
    <w:p w14:paraId="7743345D" w14:textId="77777777" w:rsidR="00092E73" w:rsidRDefault="00092E73" w:rsidP="00092E73">
      <w:pPr>
        <w:rPr>
          <w:rFonts w:ascii="GHEA Grapalat" w:hAnsi="GHEA Grapalat"/>
          <w:b/>
        </w:rPr>
      </w:pPr>
      <w:r>
        <w:rPr>
          <w:rFonts w:ascii="GHEA Grapalat" w:hAnsi="GHEA Grapalat"/>
          <w:b/>
        </w:rPr>
        <w:br w:type="page"/>
      </w:r>
    </w:p>
    <w:p w14:paraId="683CD5B5" w14:textId="77777777" w:rsidR="00092E73" w:rsidRDefault="00092E73" w:rsidP="00092E73">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lastRenderedPageBreak/>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w:t>
      </w:r>
      <w:r w:rsidRPr="00092E73">
        <w:rPr>
          <w:rFonts w:ascii="GHEA Grapalat" w:hAnsi="GHEA Grapalat"/>
        </w:rPr>
        <w:lastRenderedPageBreak/>
        <w:t>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w:t>
      </w:r>
      <w:r w:rsidRPr="00092E73">
        <w:rPr>
          <w:rFonts w:ascii="GHEA Grapalat" w:hAnsi="GHEA Grapalat"/>
          <w:lang w:val="hy-AM"/>
        </w:rPr>
        <w:lastRenderedPageBreak/>
        <w:t xml:space="preserve">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w:t>
      </w:r>
      <w:r w:rsidRPr="00092E73">
        <w:rPr>
          <w:rFonts w:ascii="GHEA Grapalat" w:hAnsi="GHEA Grapalat"/>
        </w:rPr>
        <w:lastRenderedPageBreak/>
        <w:t>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B1F49CC" w14:textId="77777777" w:rsidR="00CA073A" w:rsidRDefault="00CA073A" w:rsidP="000E6448">
      <w:pPr>
        <w:pStyle w:val="BodyTextIndent3"/>
        <w:widowControl w:val="0"/>
        <w:spacing w:line="240" w:lineRule="auto"/>
        <w:ind w:firstLine="0"/>
        <w:jc w:val="right"/>
        <w:rPr>
          <w:rFonts w:ascii="GHEA Grapalat" w:hAnsi="GHEA Grapalat"/>
          <w:b/>
          <w:sz w:val="24"/>
          <w:szCs w:val="24"/>
        </w:rPr>
      </w:pPr>
    </w:p>
    <w:p w14:paraId="1D0B4A04" w14:textId="77777777" w:rsidR="00CA073A" w:rsidRDefault="00CA073A" w:rsidP="000E6448">
      <w:pPr>
        <w:pStyle w:val="BodyTextIndent3"/>
        <w:widowControl w:val="0"/>
        <w:spacing w:line="240" w:lineRule="auto"/>
        <w:ind w:firstLine="0"/>
        <w:jc w:val="right"/>
        <w:rPr>
          <w:rFonts w:ascii="GHEA Grapalat" w:hAnsi="GHEA Grapalat"/>
          <w:b/>
          <w:sz w:val="24"/>
          <w:szCs w:val="24"/>
        </w:rPr>
      </w:pPr>
    </w:p>
    <w:p w14:paraId="62B48BAB" w14:textId="2A5F173D" w:rsidR="00B2572B" w:rsidRPr="00DC619D" w:rsidRDefault="00B2572B" w:rsidP="000E6448">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435F0D44" w14:textId="283F1E1D" w:rsidR="00B2572B" w:rsidRPr="009044F1" w:rsidRDefault="00B2572B" w:rsidP="000E6448">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80154C">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80154C">
        <w:rPr>
          <w:rFonts w:ascii="GHEA Grapalat" w:hAnsi="GHEA Grapalat"/>
          <w:b/>
          <w:sz w:val="24"/>
          <w:szCs w:val="24"/>
        </w:rPr>
        <w:t>EQ-GHAShDzB-</w:t>
      </w:r>
      <w:r w:rsidR="00741E17">
        <w:rPr>
          <w:rFonts w:ascii="GHEA Grapalat" w:hAnsi="GHEA Grapalat"/>
          <w:b/>
          <w:sz w:val="24"/>
          <w:szCs w:val="24"/>
        </w:rPr>
        <w:t>26/1</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4"/>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12B937B7" w:rsidR="00B2572B" w:rsidRPr="007B2377" w:rsidRDefault="00B2572B" w:rsidP="00B46D58">
      <w:pPr>
        <w:widowControl w:val="0"/>
        <w:spacing w:after="120"/>
        <w:ind w:left="-66"/>
        <w:jc w:val="center"/>
        <w:rPr>
          <w:rFonts w:ascii="GHEA Grapalat" w:hAnsi="GHEA Grapalat"/>
          <w:b/>
          <w:lang w:val="hy-AM"/>
        </w:rPr>
      </w:pPr>
      <w:r w:rsidRPr="007B2377">
        <w:rPr>
          <w:rFonts w:ascii="GHEA Grapalat" w:hAnsi="GHEA Grapalat"/>
          <w:bCs/>
        </w:rPr>
        <w:t>ЦЕНОВОЕ ПРЕДЛОЖЕНИЕ</w:t>
      </w:r>
      <w:r w:rsidR="007B2377">
        <w:rPr>
          <w:rFonts w:ascii="GHEA Grapalat" w:hAnsi="GHEA Grapalat"/>
          <w:b/>
          <w:lang w:val="hy-AM"/>
        </w:rPr>
        <w:t xml:space="preserve">  </w:t>
      </w:r>
      <w:r w:rsidR="007B2377" w:rsidRPr="007B2377">
        <w:rPr>
          <w:rFonts w:ascii="GHEA Grapalat" w:hAnsi="GHEA Grapalat"/>
          <w:b/>
          <w:lang w:val="hy-AM"/>
        </w:rPr>
        <w:t>В ПРОЦЕНТНОМ ВЫРАЖЕНИИ</w:t>
      </w:r>
    </w:p>
    <w:p w14:paraId="050C8689" w14:textId="125E2DD8"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0154C">
        <w:rPr>
          <w:rFonts w:ascii="GHEA Grapalat" w:hAnsi="GHEA Grapalat"/>
          <w:spacing w:val="-6"/>
        </w:rPr>
        <w:t>запрос котировок</w:t>
      </w:r>
      <w:r w:rsidRPr="005744FC">
        <w:rPr>
          <w:rFonts w:ascii="GHEA Grapalat" w:hAnsi="GHEA Grapalat"/>
          <w:spacing w:val="-6"/>
        </w:rPr>
        <w:t xml:space="preserve"> под кодом </w:t>
      </w:r>
      <w:r w:rsidR="006132ED">
        <w:rPr>
          <w:rFonts w:ascii="GHEA Grapalat" w:hAnsi="GHEA Grapalat"/>
          <w:spacing w:val="-6"/>
        </w:rPr>
        <w:t>"</w:t>
      </w:r>
      <w:r w:rsidR="0080154C">
        <w:rPr>
          <w:rFonts w:ascii="GHEA Grapalat" w:hAnsi="GHEA Grapalat"/>
          <w:spacing w:val="-6"/>
        </w:rPr>
        <w:t>EQ-GHAShDzB-</w:t>
      </w:r>
      <w:r w:rsidR="00741E17">
        <w:rPr>
          <w:rFonts w:ascii="GHEA Grapalat" w:hAnsi="GHEA Grapalat"/>
          <w:spacing w:val="-6"/>
        </w:rPr>
        <w:t>26/1</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15550EFE" w:rsidR="00B2572B"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1079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2189"/>
        <w:gridCol w:w="3600"/>
        <w:gridCol w:w="1710"/>
        <w:gridCol w:w="2154"/>
        <w:gridCol w:w="10"/>
      </w:tblGrid>
      <w:tr w:rsidR="007B2377" w:rsidRPr="007B2377" w14:paraId="1BC10DFE" w14:textId="77777777" w:rsidTr="007513AF">
        <w:trPr>
          <w:trHeight w:val="953"/>
          <w:jc w:val="center"/>
        </w:trPr>
        <w:tc>
          <w:tcPr>
            <w:tcW w:w="1136" w:type="dxa"/>
            <w:vMerge w:val="restart"/>
            <w:tcBorders>
              <w:top w:val="single" w:sz="4" w:space="0" w:color="auto"/>
              <w:left w:val="single" w:sz="4" w:space="0" w:color="auto"/>
              <w:right w:val="single" w:sz="4" w:space="0" w:color="auto"/>
            </w:tcBorders>
            <w:vAlign w:val="center"/>
          </w:tcPr>
          <w:p w14:paraId="6519BA28" w14:textId="4D026199" w:rsidR="007B2377" w:rsidRPr="008F0310" w:rsidRDefault="002C5D85" w:rsidP="007513AF">
            <w:pPr>
              <w:jc w:val="center"/>
              <w:rPr>
                <w:rFonts w:ascii="GHEA Grapalat" w:hAnsi="GHEA Grapalat"/>
                <w:b/>
                <w:bCs/>
                <w:sz w:val="18"/>
                <w:lang w:val="hy-AM"/>
              </w:rPr>
            </w:pPr>
            <w:r>
              <w:rPr>
                <w:rFonts w:ascii="GHEA Grapalat" w:hAnsi="GHEA Grapalat"/>
                <w:b/>
                <w:bCs/>
                <w:sz w:val="18"/>
                <w:lang w:val="hy-AM"/>
              </w:rPr>
              <w:t>1</w:t>
            </w:r>
          </w:p>
        </w:tc>
        <w:tc>
          <w:tcPr>
            <w:tcW w:w="2189" w:type="dxa"/>
            <w:vMerge w:val="restart"/>
            <w:tcBorders>
              <w:top w:val="single" w:sz="4" w:space="0" w:color="auto"/>
              <w:left w:val="single" w:sz="4" w:space="0" w:color="auto"/>
              <w:right w:val="single" w:sz="4" w:space="0" w:color="auto"/>
            </w:tcBorders>
            <w:vAlign w:val="center"/>
          </w:tcPr>
          <w:p w14:paraId="270780A0" w14:textId="6D0F6498" w:rsidR="007B2377" w:rsidRPr="00C126CF" w:rsidRDefault="00097F00" w:rsidP="007513AF">
            <w:pPr>
              <w:rPr>
                <w:rFonts w:ascii="GHEA Grapalat" w:hAnsi="GHEA Grapalat" w:cs="Arial"/>
                <w:sz w:val="20"/>
                <w:szCs w:val="20"/>
                <w:highlight w:val="yellow"/>
                <w:lang w:val="es-ES"/>
              </w:rPr>
            </w:pPr>
            <w:r>
              <w:rPr>
                <w:rFonts w:ascii="GHEA Grapalat" w:hAnsi="GHEA Grapalat"/>
                <w:iCs/>
                <w:color w:val="000000"/>
                <w:sz w:val="18"/>
                <w:szCs w:val="18"/>
              </w:rPr>
              <w:t>Текущие работы, требующие срочного решения</w:t>
            </w:r>
          </w:p>
        </w:tc>
        <w:tc>
          <w:tcPr>
            <w:tcW w:w="7474"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5DE49C6" w14:textId="0D0BBD20" w:rsidR="007B2377" w:rsidRPr="00B931A0" w:rsidRDefault="007B2377" w:rsidP="007513AF">
            <w:pPr>
              <w:rPr>
                <w:rFonts w:ascii="GHEA Grapalat" w:hAnsi="GHEA Grapalat"/>
                <w:b/>
                <w:bCs/>
                <w:sz w:val="18"/>
                <w:szCs w:val="20"/>
                <w:lang w:val="hy-AM"/>
              </w:rPr>
            </w:pPr>
            <w:r w:rsidRPr="007B2377">
              <w:rPr>
                <w:rFonts w:ascii="GHEA Grapalat" w:hAnsi="GHEA Grapalat"/>
                <w:b/>
                <w:bCs/>
                <w:sz w:val="18"/>
                <w:szCs w:val="20"/>
                <w:lang w:val="hy-AM"/>
              </w:rPr>
              <w:t>**Если участник является плательщиком НДС, необходимо заполнить итоговую цену по максимальной цене единицы в процентах от средней суммы в графе НДС, если не в графе без НДС.</w:t>
            </w:r>
          </w:p>
        </w:tc>
      </w:tr>
      <w:tr w:rsidR="007B2377" w:rsidRPr="007B2377" w14:paraId="44678966" w14:textId="77777777" w:rsidTr="007513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84293AD" w14:textId="77777777" w:rsidR="007B2377" w:rsidRDefault="007B2377" w:rsidP="007513AF">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0D283BDA" w14:textId="77777777" w:rsidR="007B2377" w:rsidRDefault="007B2377" w:rsidP="007513AF">
            <w:pPr>
              <w:rPr>
                <w:rFonts w:ascii="GHEA Grapalat" w:hAnsi="GHEA Grapalat" w:cs="Arial"/>
                <w:sz w:val="20"/>
                <w:szCs w:val="20"/>
                <w:lang w:val="es-ES"/>
              </w:rPr>
            </w:pPr>
          </w:p>
        </w:tc>
        <w:tc>
          <w:tcPr>
            <w:tcW w:w="7464"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B8CD22A" w14:textId="73ED36D3" w:rsidR="007B2377" w:rsidRPr="00B931A0" w:rsidRDefault="007B2377" w:rsidP="007513AF">
            <w:pPr>
              <w:jc w:val="center"/>
              <w:rPr>
                <w:rFonts w:ascii="GHEA Grapalat" w:hAnsi="GHEA Grapalat"/>
                <w:b/>
                <w:bCs/>
                <w:sz w:val="18"/>
                <w:szCs w:val="18"/>
                <w:lang w:val="hy-AM"/>
              </w:rPr>
            </w:pPr>
            <w:r w:rsidRPr="007B2377">
              <w:rPr>
                <w:rFonts w:ascii="GHEA Grapalat" w:hAnsi="GHEA Grapalat"/>
                <w:b/>
                <w:bCs/>
                <w:sz w:val="18"/>
                <w:szCs w:val="18"/>
                <w:lang w:val="hy-AM"/>
              </w:rPr>
              <w:t>Ценовое предложение, выраженное в процентах, должно быть представлено буквами и цифрами.</w:t>
            </w:r>
          </w:p>
        </w:tc>
      </w:tr>
      <w:tr w:rsidR="007B2377" w14:paraId="5D052969" w14:textId="77777777" w:rsidTr="007513AF">
        <w:trPr>
          <w:gridAfter w:val="1"/>
          <w:wAfter w:w="10" w:type="dxa"/>
          <w:trHeight w:val="20"/>
          <w:jc w:val="center"/>
        </w:trPr>
        <w:tc>
          <w:tcPr>
            <w:tcW w:w="1136" w:type="dxa"/>
            <w:vMerge/>
            <w:tcBorders>
              <w:top w:val="single" w:sz="4" w:space="0" w:color="auto"/>
              <w:left w:val="single" w:sz="4" w:space="0" w:color="auto"/>
              <w:right w:val="single" w:sz="4" w:space="0" w:color="auto"/>
            </w:tcBorders>
            <w:vAlign w:val="center"/>
          </w:tcPr>
          <w:p w14:paraId="530ED65C" w14:textId="77777777" w:rsidR="007B2377" w:rsidRDefault="007B2377" w:rsidP="007513AF">
            <w:pPr>
              <w:jc w:val="center"/>
              <w:rPr>
                <w:rFonts w:ascii="GHEA Grapalat" w:hAnsi="GHEA Grapalat"/>
                <w:b/>
                <w:bCs/>
                <w:sz w:val="18"/>
                <w:lang w:val="hy-AM"/>
              </w:rPr>
            </w:pPr>
          </w:p>
        </w:tc>
        <w:tc>
          <w:tcPr>
            <w:tcW w:w="2189" w:type="dxa"/>
            <w:vMerge/>
            <w:tcBorders>
              <w:top w:val="single" w:sz="4" w:space="0" w:color="auto"/>
              <w:left w:val="single" w:sz="4" w:space="0" w:color="auto"/>
              <w:right w:val="single" w:sz="4" w:space="0" w:color="auto"/>
            </w:tcBorders>
            <w:vAlign w:val="center"/>
          </w:tcPr>
          <w:p w14:paraId="7B426C1F" w14:textId="77777777" w:rsidR="007B2377" w:rsidRDefault="007B2377" w:rsidP="007513AF">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9B46592" w14:textId="77777777" w:rsidR="007B2377" w:rsidRPr="007B2377" w:rsidRDefault="007B2377" w:rsidP="007B2377">
            <w:pPr>
              <w:rPr>
                <w:rFonts w:ascii="GHEA Grapalat" w:hAnsi="GHEA Grapalat"/>
                <w:iCs/>
                <w:color w:val="000000"/>
                <w:sz w:val="18"/>
                <w:szCs w:val="18"/>
              </w:rPr>
            </w:pPr>
            <w:r w:rsidRPr="007B2377">
              <w:rPr>
                <w:rFonts w:ascii="GHEA Grapalat" w:hAnsi="GHEA Grapalat"/>
                <w:iCs/>
                <w:color w:val="000000"/>
                <w:sz w:val="18"/>
                <w:szCs w:val="18"/>
              </w:rPr>
              <w:t>Общая цена за единицу в процентах от средней общей максимальной цены</w:t>
            </w:r>
          </w:p>
          <w:p w14:paraId="74A05BB3" w14:textId="48A98102" w:rsidR="007B2377" w:rsidRPr="005B0829" w:rsidRDefault="007B2377" w:rsidP="007B2377">
            <w:pPr>
              <w:rPr>
                <w:rFonts w:ascii="GHEA Grapalat" w:hAnsi="GHEA Grapalat"/>
                <w:iCs/>
                <w:color w:val="000000"/>
                <w:sz w:val="18"/>
                <w:szCs w:val="18"/>
              </w:rPr>
            </w:pPr>
            <w:r w:rsidRPr="007B2377">
              <w:rPr>
                <w:rFonts w:ascii="GHEA Grapalat" w:hAnsi="GHEA Grapalat"/>
                <w:iCs/>
                <w:color w:val="000000"/>
                <w:sz w:val="18"/>
                <w:szCs w:val="18"/>
              </w:rPr>
              <w:t xml:space="preserve">  без НДС</w:t>
            </w:r>
          </w:p>
        </w:tc>
        <w:tc>
          <w:tcPr>
            <w:tcW w:w="1710" w:type="dxa"/>
            <w:tcBorders>
              <w:top w:val="single" w:sz="4" w:space="0" w:color="auto"/>
              <w:left w:val="single" w:sz="4" w:space="0" w:color="auto"/>
              <w:bottom w:val="single" w:sz="4" w:space="0" w:color="auto"/>
              <w:right w:val="single" w:sz="4" w:space="0" w:color="auto"/>
            </w:tcBorders>
            <w:vAlign w:val="center"/>
          </w:tcPr>
          <w:p w14:paraId="46EAC72E" w14:textId="2FA42FA1" w:rsidR="007B2377" w:rsidRPr="00F3345F" w:rsidRDefault="007B2377" w:rsidP="007513AF">
            <w:pPr>
              <w:jc w:val="center"/>
              <w:rPr>
                <w:rFonts w:ascii="GHEA Grapalat" w:hAnsi="GHEA Grapalat"/>
                <w:b/>
                <w:bCs/>
                <w:iCs/>
                <w:color w:val="000000"/>
                <w:sz w:val="18"/>
                <w:szCs w:val="18"/>
              </w:rPr>
            </w:pPr>
            <w:r w:rsidRPr="007B2377">
              <w:rPr>
                <w:rFonts w:ascii="GHEA Grapalat" w:hAnsi="GHEA Grapalat"/>
                <w:b/>
                <w:bCs/>
                <w:iCs/>
                <w:color w:val="000000"/>
                <w:sz w:val="18"/>
                <w:szCs w:val="18"/>
              </w:rPr>
              <w:t>без НДС %</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37E811F1" w14:textId="77777777" w:rsidR="007B2377" w:rsidRPr="000334AF" w:rsidRDefault="007B2377" w:rsidP="007513AF">
            <w:pPr>
              <w:jc w:val="center"/>
              <w:rPr>
                <w:rFonts w:ascii="GHEA Grapalat" w:hAnsi="GHEA Grapalat"/>
                <w:lang w:val="hy-AM"/>
              </w:rPr>
            </w:pPr>
          </w:p>
        </w:tc>
      </w:tr>
      <w:tr w:rsidR="007B2377" w14:paraId="6CB42753" w14:textId="77777777" w:rsidTr="007513AF">
        <w:trPr>
          <w:gridAfter w:val="1"/>
          <w:wAfter w:w="10" w:type="dxa"/>
          <w:trHeight w:val="20"/>
          <w:jc w:val="center"/>
        </w:trPr>
        <w:tc>
          <w:tcPr>
            <w:tcW w:w="1136" w:type="dxa"/>
            <w:vMerge/>
            <w:tcBorders>
              <w:left w:val="single" w:sz="4" w:space="0" w:color="auto"/>
              <w:bottom w:val="single" w:sz="4" w:space="0" w:color="auto"/>
              <w:right w:val="single" w:sz="4" w:space="0" w:color="auto"/>
            </w:tcBorders>
            <w:vAlign w:val="center"/>
          </w:tcPr>
          <w:p w14:paraId="2A127956" w14:textId="77777777" w:rsidR="007B2377" w:rsidRPr="007320DA" w:rsidRDefault="007B2377" w:rsidP="007513AF">
            <w:pPr>
              <w:jc w:val="center"/>
              <w:rPr>
                <w:rFonts w:ascii="GHEA Grapalat" w:hAnsi="GHEA Grapalat"/>
                <w:b/>
                <w:bCs/>
                <w:sz w:val="18"/>
                <w:lang w:val="es-ES"/>
              </w:rPr>
            </w:pPr>
          </w:p>
        </w:tc>
        <w:tc>
          <w:tcPr>
            <w:tcW w:w="2189" w:type="dxa"/>
            <w:vMerge/>
            <w:tcBorders>
              <w:left w:val="single" w:sz="4" w:space="0" w:color="auto"/>
              <w:bottom w:val="single" w:sz="4" w:space="0" w:color="auto"/>
              <w:right w:val="single" w:sz="4" w:space="0" w:color="auto"/>
            </w:tcBorders>
            <w:vAlign w:val="center"/>
          </w:tcPr>
          <w:p w14:paraId="21C5AA11" w14:textId="77777777" w:rsidR="007B2377" w:rsidRDefault="007B2377" w:rsidP="007513AF">
            <w:pPr>
              <w:rPr>
                <w:rFonts w:ascii="GHEA Grapalat" w:hAnsi="GHEA Grapalat" w:cs="Arial"/>
                <w:sz w:val="20"/>
                <w:szCs w:val="20"/>
                <w:lang w:val="es-ES"/>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bottom"/>
          </w:tcPr>
          <w:p w14:paraId="656FD79A" w14:textId="77777777" w:rsidR="007B2377" w:rsidRPr="007B2377" w:rsidRDefault="007B2377" w:rsidP="007B2377">
            <w:pPr>
              <w:rPr>
                <w:rFonts w:ascii="GHEA Grapalat" w:hAnsi="GHEA Grapalat"/>
                <w:iCs/>
                <w:color w:val="000000"/>
                <w:sz w:val="18"/>
                <w:szCs w:val="18"/>
                <w:lang w:val="hy-AM"/>
              </w:rPr>
            </w:pPr>
            <w:r w:rsidRPr="007B2377">
              <w:rPr>
                <w:rFonts w:ascii="GHEA Grapalat" w:hAnsi="GHEA Grapalat"/>
                <w:iCs/>
                <w:color w:val="000000"/>
                <w:sz w:val="18"/>
                <w:szCs w:val="18"/>
                <w:lang w:val="hy-AM"/>
              </w:rPr>
              <w:t>Общая цена за единицу в процентах от средней общей максимальной цены</w:t>
            </w:r>
          </w:p>
          <w:p w14:paraId="7DC39E0F" w14:textId="0EAF28DB" w:rsidR="007B2377" w:rsidRPr="00F3345F" w:rsidRDefault="007B2377" w:rsidP="007B2377">
            <w:pPr>
              <w:rPr>
                <w:rFonts w:ascii="GHEA Grapalat" w:hAnsi="GHEA Grapalat"/>
                <w:b/>
                <w:bCs/>
                <w:iCs/>
                <w:color w:val="000000"/>
                <w:sz w:val="18"/>
                <w:szCs w:val="18"/>
                <w:lang w:val="hy-AM"/>
              </w:rPr>
            </w:pPr>
            <w:r w:rsidRPr="007B2377">
              <w:rPr>
                <w:rFonts w:ascii="GHEA Grapalat" w:hAnsi="GHEA Grapalat"/>
                <w:iCs/>
                <w:color w:val="000000"/>
                <w:sz w:val="18"/>
                <w:szCs w:val="18"/>
                <w:lang w:val="hy-AM"/>
              </w:rPr>
              <w:t>с НДС</w:t>
            </w:r>
          </w:p>
        </w:tc>
        <w:tc>
          <w:tcPr>
            <w:tcW w:w="1710" w:type="dxa"/>
            <w:tcBorders>
              <w:top w:val="single" w:sz="4" w:space="0" w:color="auto"/>
              <w:left w:val="single" w:sz="4" w:space="0" w:color="auto"/>
              <w:bottom w:val="single" w:sz="4" w:space="0" w:color="auto"/>
              <w:right w:val="single" w:sz="4" w:space="0" w:color="auto"/>
            </w:tcBorders>
            <w:vAlign w:val="center"/>
          </w:tcPr>
          <w:p w14:paraId="54939850" w14:textId="29BBF097" w:rsidR="007B2377" w:rsidRPr="00A554D4" w:rsidRDefault="007B2377" w:rsidP="007513AF">
            <w:pPr>
              <w:jc w:val="center"/>
              <w:rPr>
                <w:rFonts w:ascii="GHEA Grapalat" w:hAnsi="GHEA Grapalat"/>
                <w:b/>
                <w:bCs/>
                <w:iCs/>
              </w:rPr>
            </w:pPr>
            <w:r w:rsidRPr="007B2377">
              <w:rPr>
                <w:rFonts w:ascii="GHEA Grapalat" w:hAnsi="GHEA Grapalat"/>
                <w:b/>
                <w:bCs/>
                <w:iCs/>
                <w:color w:val="000000"/>
                <w:sz w:val="18"/>
                <w:szCs w:val="18"/>
                <w:lang w:val="hy-AM"/>
              </w:rPr>
              <w:t>с НДС</w:t>
            </w:r>
            <w:r>
              <w:rPr>
                <w:rFonts w:ascii="GHEA Grapalat" w:hAnsi="GHEA Grapalat"/>
                <w:b/>
                <w:bCs/>
                <w:iCs/>
                <w:color w:val="000000"/>
                <w:sz w:val="18"/>
                <w:szCs w:val="18"/>
                <w:lang w:val="hy-AM"/>
              </w:rPr>
              <w:t xml:space="preserve">  </w:t>
            </w:r>
            <w:r w:rsidRPr="007B2377">
              <w:rPr>
                <w:rFonts w:ascii="GHEA Grapalat" w:hAnsi="GHEA Grapalat"/>
                <w:b/>
                <w:bCs/>
                <w:iCs/>
                <w:color w:val="000000"/>
                <w:sz w:val="18"/>
                <w:szCs w:val="18"/>
                <w:lang w:val="hy-AM"/>
              </w:rPr>
              <w:t>%</w:t>
            </w:r>
          </w:p>
        </w:tc>
        <w:tc>
          <w:tcPr>
            <w:tcW w:w="2154" w:type="dxa"/>
            <w:tcBorders>
              <w:top w:val="single" w:sz="4" w:space="0" w:color="auto"/>
              <w:left w:val="single" w:sz="4" w:space="0" w:color="auto"/>
              <w:bottom w:val="single" w:sz="4" w:space="0" w:color="auto"/>
              <w:right w:val="single" w:sz="4" w:space="0" w:color="auto"/>
            </w:tcBorders>
            <w:shd w:val="clear" w:color="auto" w:fill="auto"/>
            <w:vAlign w:val="center"/>
          </w:tcPr>
          <w:p w14:paraId="3D47206F" w14:textId="77777777" w:rsidR="007B2377" w:rsidRPr="000334AF" w:rsidRDefault="007B2377" w:rsidP="007513AF">
            <w:pPr>
              <w:jc w:val="center"/>
              <w:rPr>
                <w:rFonts w:ascii="GHEA Grapalat" w:hAnsi="GHEA Grapalat"/>
                <w:lang w:val="hy-AM"/>
              </w:rPr>
            </w:pPr>
          </w:p>
        </w:tc>
      </w:tr>
    </w:tbl>
    <w:p w14:paraId="0AE9F43A" w14:textId="77777777" w:rsidR="007B2377" w:rsidRDefault="007B2377" w:rsidP="00B46D58">
      <w:pPr>
        <w:widowControl w:val="0"/>
        <w:spacing w:after="160"/>
        <w:jc w:val="right"/>
        <w:rPr>
          <w:rFonts w:ascii="GHEA Grapalat" w:hAnsi="GHEA Grapalat"/>
        </w:rPr>
      </w:pPr>
    </w:p>
    <w:p w14:paraId="77AD3C58" w14:textId="77777777" w:rsidR="007B2377" w:rsidRDefault="007B2377" w:rsidP="00B46D58">
      <w:pPr>
        <w:widowControl w:val="0"/>
        <w:spacing w:after="160"/>
        <w:jc w:val="right"/>
        <w:rPr>
          <w:rFonts w:ascii="GHEA Grapalat" w:hAnsi="GHEA Grapalat"/>
        </w:rPr>
      </w:pPr>
    </w:p>
    <w:p w14:paraId="38664133" w14:textId="4C4B168F" w:rsidR="007B2377" w:rsidRPr="007B2377" w:rsidRDefault="007B2377" w:rsidP="007B2377">
      <w:pPr>
        <w:widowControl w:val="0"/>
        <w:spacing w:after="160"/>
        <w:rPr>
          <w:rFonts w:ascii="GHEA Grapalat" w:hAnsi="GHEA Grapalat"/>
          <w:b/>
          <w:bCs/>
        </w:rPr>
      </w:pPr>
      <w:r w:rsidRPr="007B2377">
        <w:rPr>
          <w:rFonts w:ascii="GHEA Grapalat" w:hAnsi="GHEA Grapalat"/>
          <w:b/>
          <w:bCs/>
        </w:rPr>
        <w:t>***ЦЕННОЕ ПРЕДЛОЖЕНИЕ ДОЛЖНО БЫТЬ ПРЕДСТАВЛЕНО В ПРОЦЕНТНОМ ВЫРАЖЕНИИ</w:t>
      </w:r>
    </w:p>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49817F3E"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7FB3A67" w14:textId="77777777" w:rsidR="00B217BB" w:rsidRDefault="00B217BB" w:rsidP="00B46D58">
      <w:pPr>
        <w:rPr>
          <w:rFonts w:ascii="GHEA Grapalat" w:hAnsi="GHEA Grapalat"/>
          <w:b/>
        </w:rPr>
      </w:pPr>
      <w:r>
        <w:rPr>
          <w:rFonts w:ascii="GHEA Grapalat" w:hAnsi="GHEA Grapalat"/>
          <w:b/>
        </w:rPr>
        <w:br w:type="page"/>
      </w:r>
    </w:p>
    <w:p w14:paraId="500A1DDC" w14:textId="77777777" w:rsidR="0084421D" w:rsidRPr="0084421D" w:rsidRDefault="0084421D" w:rsidP="003D2FE2">
      <w:pPr>
        <w:widowControl w:val="0"/>
        <w:spacing w:after="160"/>
        <w:contextualSpacing/>
        <w:jc w:val="right"/>
        <w:rPr>
          <w:rFonts w:ascii="GHEA Grapalat" w:hAnsi="GHEA Grapalat"/>
          <w:b/>
          <w:i/>
          <w:sz w:val="22"/>
          <w:szCs w:val="22"/>
          <w:lang w:val="hy-AM"/>
        </w:rPr>
      </w:pPr>
    </w:p>
    <w:p w14:paraId="6AFBED47" w14:textId="77777777" w:rsidR="006C70E0" w:rsidRPr="00572A57" w:rsidRDefault="006C70E0" w:rsidP="006C70E0">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5DCA9F8C" w14:textId="4259FE8A" w:rsidR="006C70E0" w:rsidRPr="00594D27" w:rsidRDefault="006C70E0" w:rsidP="006C70E0">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 xml:space="preserve">к Приглашению на </w:t>
      </w:r>
      <w:r>
        <w:rPr>
          <w:rFonts w:ascii="GHEA Grapalat" w:hAnsi="GHEA Grapalat"/>
          <w:b/>
          <w:i/>
          <w:sz w:val="22"/>
          <w:szCs w:val="22"/>
        </w:rPr>
        <w:t>запрос котировок</w:t>
      </w:r>
      <w:r w:rsidRPr="00594D27">
        <w:rPr>
          <w:rFonts w:ascii="GHEA Grapalat" w:hAnsi="GHEA Grapalat" w:cs="GHEA Grapalat"/>
          <w:b/>
          <w:i/>
          <w:sz w:val="22"/>
          <w:szCs w:val="22"/>
        </w:rPr>
        <w:br/>
      </w:r>
      <w:r w:rsidRPr="00594D27">
        <w:rPr>
          <w:rFonts w:ascii="GHEA Grapalat" w:hAnsi="GHEA Grapalat"/>
          <w:b/>
          <w:i/>
          <w:sz w:val="22"/>
          <w:szCs w:val="22"/>
        </w:rPr>
        <w:t>под кодом "</w:t>
      </w:r>
      <w:r>
        <w:rPr>
          <w:rFonts w:ascii="GHEA Grapalat" w:hAnsi="GHEA Grapalat"/>
          <w:b/>
          <w:i/>
          <w:sz w:val="22"/>
          <w:szCs w:val="22"/>
        </w:rPr>
        <w:t>EQ-GHAShDzB-</w:t>
      </w:r>
      <w:r w:rsidR="00741E17">
        <w:rPr>
          <w:rFonts w:ascii="GHEA Grapalat" w:hAnsi="GHEA Grapalat"/>
          <w:b/>
          <w:i/>
          <w:sz w:val="22"/>
          <w:szCs w:val="22"/>
        </w:rPr>
        <w:t>26/1</w:t>
      </w:r>
      <w:r w:rsidRPr="00594D27">
        <w:rPr>
          <w:rFonts w:ascii="GHEA Grapalat" w:hAnsi="GHEA Grapalat"/>
          <w:b/>
          <w:i/>
          <w:sz w:val="22"/>
          <w:szCs w:val="22"/>
        </w:rPr>
        <w:t>"</w:t>
      </w:r>
      <w:r w:rsidRPr="00594D27">
        <w:rPr>
          <w:rStyle w:val="FootnoteReference"/>
          <w:rFonts w:ascii="GHEA Grapalat" w:hAnsi="GHEA Grapalat"/>
          <w:b/>
          <w:i/>
          <w:sz w:val="22"/>
          <w:szCs w:val="22"/>
        </w:rPr>
        <w:footnoteReference w:customMarkFollows="1" w:id="15"/>
        <w:t>*</w:t>
      </w:r>
    </w:p>
    <w:p w14:paraId="4157A749" w14:textId="77777777" w:rsidR="006C70E0" w:rsidRPr="00B138F3" w:rsidRDefault="006C70E0" w:rsidP="006C70E0">
      <w:pPr>
        <w:widowControl w:val="0"/>
        <w:spacing w:after="160"/>
        <w:jc w:val="center"/>
        <w:rPr>
          <w:rFonts w:ascii="GHEA Grapalat" w:hAnsi="GHEA Grapalat"/>
          <w:b/>
          <w:sz w:val="22"/>
          <w:szCs w:val="22"/>
        </w:rPr>
      </w:pPr>
    </w:p>
    <w:p w14:paraId="5AB964CC" w14:textId="77777777" w:rsidR="006C70E0" w:rsidRPr="00B138F3" w:rsidRDefault="006C70E0" w:rsidP="006C70E0">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55CD8AD" w14:textId="77777777" w:rsidR="006C70E0" w:rsidRPr="00B138F3" w:rsidRDefault="006C70E0" w:rsidP="006C70E0">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C70E0" w:rsidRPr="00B138F3" w14:paraId="109B3643" w14:textId="77777777" w:rsidTr="00933407">
        <w:tc>
          <w:tcPr>
            <w:tcW w:w="4786" w:type="dxa"/>
          </w:tcPr>
          <w:p w14:paraId="25F13446" w14:textId="77777777" w:rsidR="006C70E0" w:rsidRPr="00B138F3" w:rsidRDefault="006C70E0" w:rsidP="00933407">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16F2996" w14:textId="77777777" w:rsidR="006C70E0" w:rsidRPr="00B138F3" w:rsidRDefault="006C70E0" w:rsidP="00933407">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6"/>
              <w:t>**</w:t>
            </w:r>
          </w:p>
        </w:tc>
      </w:tr>
    </w:tbl>
    <w:p w14:paraId="2D7D68DB" w14:textId="77777777" w:rsidR="006C70E0" w:rsidRPr="00B138F3" w:rsidRDefault="006C70E0" w:rsidP="006C70E0">
      <w:pPr>
        <w:widowControl w:val="0"/>
        <w:spacing w:after="160"/>
        <w:rPr>
          <w:rFonts w:ascii="GHEA Grapalat" w:hAnsi="GHEA Grapalat" w:cs="GHEA Grapalat"/>
          <w:b/>
          <w:sz w:val="22"/>
          <w:szCs w:val="22"/>
        </w:rPr>
      </w:pPr>
    </w:p>
    <w:p w14:paraId="3F2C5C18" w14:textId="77777777" w:rsidR="006C70E0" w:rsidRPr="00B138F3" w:rsidRDefault="006C70E0" w:rsidP="006C70E0">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23D5E9F3" w14:textId="77777777" w:rsidR="006C70E0" w:rsidRPr="00B138F3" w:rsidRDefault="006C70E0" w:rsidP="006C70E0">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607CD1F6" w14:textId="77777777" w:rsidR="006C70E0" w:rsidRPr="00B138F3" w:rsidRDefault="006C70E0" w:rsidP="006C70E0">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F8FBD89" w14:textId="77777777" w:rsidR="006C70E0" w:rsidRPr="00B138F3" w:rsidRDefault="006C70E0" w:rsidP="006C70E0">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3866EB37" w14:textId="77777777" w:rsidR="006C70E0" w:rsidRPr="00B138F3" w:rsidRDefault="006C70E0" w:rsidP="006C70E0">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F5A6A88" w14:textId="77777777" w:rsidR="006C70E0" w:rsidRPr="00B138F3" w:rsidRDefault="006C70E0" w:rsidP="006C70E0">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2AB5BD2C" w14:textId="77777777" w:rsidR="006C70E0" w:rsidRPr="00B138F3" w:rsidRDefault="006C70E0" w:rsidP="006C70E0">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19270BB1" w14:textId="77777777" w:rsidR="006C70E0" w:rsidRPr="00B138F3" w:rsidRDefault="006C70E0" w:rsidP="006C70E0">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09F83C74" w14:textId="77777777" w:rsidR="006C70E0" w:rsidRPr="00B138F3" w:rsidRDefault="006C70E0" w:rsidP="006C70E0">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1333D5A2" w14:textId="77777777" w:rsidR="006C70E0" w:rsidRPr="00B138F3" w:rsidRDefault="006C70E0" w:rsidP="006C70E0">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469750C3" w14:textId="77777777" w:rsidR="006C70E0" w:rsidRPr="00B138F3" w:rsidRDefault="006C70E0" w:rsidP="006C70E0">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602296C"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0BFBF33F"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BAF77A6"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758E0B3F"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655257F6"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23055DBF"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B138F3">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14:paraId="1FEA3903"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799ECA5"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7187DDC"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1A14DF2"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437FB68"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42B48AFD" w14:textId="77777777" w:rsidR="006C70E0" w:rsidRPr="00185BB2" w:rsidRDefault="006C70E0" w:rsidP="006C70E0">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2344ED52" w14:textId="77777777" w:rsidR="006C70E0" w:rsidRPr="00B138F3" w:rsidRDefault="006C70E0" w:rsidP="006C70E0">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6511B5D"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10937796" w14:textId="77777777" w:rsidR="006C70E0" w:rsidRPr="00B138F3"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045F5CD5" w14:textId="77777777" w:rsidR="006C70E0" w:rsidRPr="00B138F3" w:rsidDel="00A13215" w:rsidRDefault="006C70E0" w:rsidP="006C70E0">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97918B7" w14:textId="77777777" w:rsidR="006C70E0" w:rsidRPr="00EC1F84" w:rsidRDefault="006C70E0" w:rsidP="006C70E0">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5B60D4F" w14:textId="77777777" w:rsidR="006C70E0" w:rsidRPr="00B138F3" w:rsidRDefault="006C70E0" w:rsidP="006C70E0">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0429479A" w14:textId="77777777" w:rsidR="006C70E0" w:rsidRPr="00CC28E2" w:rsidRDefault="006C70E0" w:rsidP="006C70E0">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3EAC7F64" w14:textId="77777777" w:rsidR="006C70E0" w:rsidRPr="00CC28E2" w:rsidRDefault="006C70E0" w:rsidP="006C70E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A9FEBC0" w14:textId="77777777" w:rsidR="006C70E0" w:rsidRPr="00CC28E2" w:rsidRDefault="006C70E0" w:rsidP="006C70E0">
      <w:pPr>
        <w:widowControl w:val="0"/>
        <w:spacing w:after="160"/>
        <w:ind w:right="4253"/>
        <w:contextualSpacing/>
        <w:rPr>
          <w:rFonts w:ascii="GHEA Grapalat" w:hAnsi="GHEA Grapalat"/>
          <w:sz w:val="22"/>
          <w:szCs w:val="22"/>
        </w:rPr>
      </w:pPr>
      <w:r w:rsidRPr="00CC28E2">
        <w:rPr>
          <w:rFonts w:ascii="GHEA Grapalat" w:hAnsi="GHEA Grapalat"/>
          <w:sz w:val="22"/>
          <w:szCs w:val="22"/>
        </w:rPr>
        <w:t>___________________________________</w:t>
      </w:r>
    </w:p>
    <w:p w14:paraId="64242F71" w14:textId="77777777" w:rsidR="006C70E0" w:rsidRPr="00CC28E2" w:rsidRDefault="006C70E0" w:rsidP="006C70E0">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B3CE448" w14:textId="77777777" w:rsidR="006C70E0" w:rsidRPr="00CC28E2" w:rsidRDefault="006C70E0" w:rsidP="006C70E0">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4A0E7D04" w14:textId="77777777" w:rsidR="006C70E0" w:rsidRPr="00CC28E2" w:rsidRDefault="006C70E0" w:rsidP="006C70E0">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28DEDAA5" w14:textId="77777777" w:rsidR="006C70E0" w:rsidRPr="00D847AB" w:rsidRDefault="006C70E0" w:rsidP="006C70E0">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0876BDC4" w14:textId="77777777" w:rsidR="006C70E0" w:rsidRPr="00B138F3" w:rsidRDefault="006C70E0" w:rsidP="006C70E0">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4E5AC92A" w14:textId="77777777" w:rsidR="006C70E0" w:rsidRDefault="006C70E0" w:rsidP="006C70E0">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lastRenderedPageBreak/>
        <w:t>________________________________</w:t>
      </w:r>
    </w:p>
    <w:p w14:paraId="0BE43C9C" w14:textId="77777777" w:rsidR="006C70E0" w:rsidRPr="00B138F3" w:rsidRDefault="006C70E0" w:rsidP="006C70E0">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4DF5D2CF" w14:textId="77777777" w:rsidR="006C70E0" w:rsidRDefault="006C70E0" w:rsidP="006C70E0">
      <w:pPr>
        <w:widowControl w:val="0"/>
        <w:spacing w:after="160"/>
        <w:ind w:right="4250"/>
        <w:rPr>
          <w:rFonts w:ascii="GHEA Grapalat" w:hAnsi="GHEA Grapalat"/>
          <w:sz w:val="22"/>
          <w:szCs w:val="22"/>
        </w:rPr>
      </w:pPr>
    </w:p>
    <w:p w14:paraId="6AA53A7F" w14:textId="77777777" w:rsidR="006C70E0" w:rsidRPr="00B138F3" w:rsidRDefault="006C70E0" w:rsidP="006C70E0">
      <w:pPr>
        <w:widowControl w:val="0"/>
        <w:spacing w:after="160"/>
        <w:ind w:right="4250"/>
        <w:rPr>
          <w:rFonts w:ascii="GHEA Grapalat" w:hAnsi="GHEA Grapalat"/>
          <w:sz w:val="22"/>
          <w:szCs w:val="22"/>
        </w:rPr>
      </w:pPr>
    </w:p>
    <w:p w14:paraId="5FC1F82C" w14:textId="77777777" w:rsidR="006C70E0" w:rsidRPr="004D5A00" w:rsidRDefault="006C70E0" w:rsidP="006C70E0">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2F5A8840" w14:textId="77777777" w:rsidR="006C70E0" w:rsidRPr="004D5A00" w:rsidRDefault="006C70E0" w:rsidP="006C70E0">
      <w:pPr>
        <w:widowControl w:val="0"/>
        <w:tabs>
          <w:tab w:val="left" w:pos="1134"/>
        </w:tabs>
        <w:spacing w:after="160"/>
        <w:ind w:firstLine="567"/>
        <w:jc w:val="both"/>
        <w:rPr>
          <w:rFonts w:ascii="GHEA Grapalat" w:hAnsi="GHEA Grapalat"/>
          <w:sz w:val="22"/>
          <w:szCs w:val="22"/>
        </w:rPr>
      </w:pPr>
    </w:p>
    <w:p w14:paraId="3F29D80A" w14:textId="77777777" w:rsidR="006C70E0" w:rsidRPr="004D5A00" w:rsidRDefault="006C70E0" w:rsidP="006C70E0">
      <w:pPr>
        <w:widowControl w:val="0"/>
        <w:tabs>
          <w:tab w:val="left" w:pos="1134"/>
        </w:tabs>
        <w:spacing w:after="160"/>
        <w:ind w:firstLine="567"/>
        <w:jc w:val="both"/>
        <w:rPr>
          <w:rFonts w:ascii="GHEA Grapalat" w:hAnsi="GHEA Grapalat"/>
          <w:sz w:val="22"/>
          <w:szCs w:val="22"/>
        </w:rPr>
      </w:pPr>
    </w:p>
    <w:p w14:paraId="4351DAD7" w14:textId="77777777" w:rsidR="006C70E0" w:rsidRPr="004D5A00" w:rsidRDefault="006C70E0" w:rsidP="006C70E0">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6C70E0" w:rsidRPr="00B138F3" w14:paraId="17610E37"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453077" w14:textId="77777777" w:rsidR="006C70E0" w:rsidRPr="004D5A00" w:rsidRDefault="006C70E0" w:rsidP="00933407">
            <w:pPr>
              <w:widowControl w:val="0"/>
              <w:tabs>
                <w:tab w:val="left" w:pos="3402"/>
              </w:tabs>
              <w:spacing w:after="160"/>
              <w:ind w:left="360"/>
              <w:rPr>
                <w:rFonts w:ascii="GHEA Grapalat" w:hAnsi="GHEA Grapalat" w:cs="Sylfaen"/>
                <w:b/>
                <w:bCs/>
              </w:rPr>
            </w:pPr>
            <w:r w:rsidRPr="004D5A00">
              <w:rPr>
                <w:rFonts w:ascii="GHEA Grapalat" w:hAnsi="GHEA Grapalat"/>
              </w:rPr>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6C70E0" w:rsidRPr="00B138F3" w14:paraId="01912A9D"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6B0450" w14:textId="77777777" w:rsidR="006C70E0" w:rsidRPr="00B138F3" w:rsidRDefault="006C70E0" w:rsidP="0093340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C70E0" w:rsidRPr="00B138F3" w14:paraId="1201ABDF" w14:textId="77777777" w:rsidTr="009334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1C6955" w14:textId="77777777" w:rsidR="006C70E0" w:rsidRPr="00B138F3" w:rsidRDefault="006C70E0" w:rsidP="0093340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C70E0" w:rsidRPr="00B138F3" w14:paraId="4872441B" w14:textId="77777777" w:rsidTr="009334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2B47E7"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C70E0" w:rsidRPr="00B138F3" w14:paraId="6C85A339"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B9BD2"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C70E0" w:rsidRPr="00B138F3" w14:paraId="1F0801E0"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D3BD0A"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C70E0" w:rsidRPr="00B138F3" w14:paraId="600583C0"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3CAEAB"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C70E0" w:rsidRPr="00B138F3" w14:paraId="5D764788"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C4E57"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70E0" w:rsidRPr="00B138F3" w14:paraId="11D494D4"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A303C6"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C70E0" w:rsidRPr="00B138F3" w14:paraId="74543C23"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5E50F3"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C70E0" w:rsidRPr="00B138F3" w14:paraId="6E826190" w14:textId="77777777" w:rsidTr="0093340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93FDF4"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C70E0" w:rsidRPr="00B138F3" w14:paraId="7D44AB0A"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CF0B"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C70E0" w:rsidRPr="00B138F3" w14:paraId="37DBF06B"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629ADD"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C70E0" w:rsidRPr="00B138F3" w14:paraId="0A53BED1"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A31470"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C70E0" w:rsidRPr="00B138F3" w14:paraId="36D7FDD2"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C1F42"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C70E0" w:rsidRPr="00B138F3" w14:paraId="53F5F258"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3128C6"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C70E0" w:rsidRPr="00B138F3" w14:paraId="607F6991"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5EFF93"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6C70E0" w:rsidRPr="00B138F3" w14:paraId="44EBE67A" w14:textId="77777777" w:rsidTr="00933407">
        <w:trPr>
          <w:trHeight w:val="424"/>
        </w:trPr>
        <w:tc>
          <w:tcPr>
            <w:tcW w:w="10980" w:type="dxa"/>
            <w:gridSpan w:val="2"/>
            <w:tcBorders>
              <w:top w:val="single" w:sz="4" w:space="0" w:color="auto"/>
              <w:left w:val="single" w:sz="4" w:space="0" w:color="auto"/>
              <w:right w:val="single" w:sz="4" w:space="0" w:color="000000"/>
            </w:tcBorders>
            <w:noWrap/>
            <w:vAlign w:val="bottom"/>
          </w:tcPr>
          <w:p w14:paraId="1301BE3D"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C70E0" w:rsidRPr="00B138F3" w14:paraId="75B8B7F3"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F5B8A1"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C70E0" w:rsidRPr="00B138F3" w14:paraId="27141B77"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75DFB6" w14:textId="77777777" w:rsidR="006C70E0" w:rsidRPr="00B138F3" w:rsidRDefault="006C70E0" w:rsidP="0093340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C70E0" w:rsidRPr="00B138F3" w14:paraId="6DF9B6AD" w14:textId="77777777" w:rsidTr="00933407">
        <w:trPr>
          <w:trHeight w:val="3234"/>
        </w:trPr>
        <w:tc>
          <w:tcPr>
            <w:tcW w:w="5616" w:type="dxa"/>
            <w:tcBorders>
              <w:top w:val="nil"/>
              <w:left w:val="single" w:sz="4" w:space="0" w:color="auto"/>
              <w:bottom w:val="single" w:sz="4" w:space="0" w:color="auto"/>
              <w:right w:val="single" w:sz="4" w:space="0" w:color="auto"/>
            </w:tcBorders>
            <w:noWrap/>
            <w:vAlign w:val="bottom"/>
          </w:tcPr>
          <w:p w14:paraId="496E6F9C" w14:textId="77777777" w:rsidR="006C70E0" w:rsidRPr="00B138F3" w:rsidRDefault="006C70E0" w:rsidP="0093340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2CBC832C" w14:textId="77777777" w:rsidR="006C70E0" w:rsidRPr="00B138F3" w:rsidRDefault="006C70E0" w:rsidP="00933407">
            <w:pPr>
              <w:widowControl w:val="0"/>
              <w:spacing w:after="160"/>
              <w:rPr>
                <w:rFonts w:ascii="GHEA Grapalat" w:hAnsi="GHEA Grapalat" w:cs="Sylfaen"/>
              </w:rPr>
            </w:pPr>
          </w:p>
          <w:p w14:paraId="5700FE1C" w14:textId="77777777" w:rsidR="006C70E0" w:rsidRPr="00B138F3" w:rsidRDefault="006C70E0" w:rsidP="00933407">
            <w:pPr>
              <w:widowControl w:val="0"/>
              <w:spacing w:after="160"/>
              <w:jc w:val="right"/>
              <w:rPr>
                <w:rFonts w:ascii="GHEA Grapalat" w:hAnsi="GHEA Grapalat" w:cs="Tahoma"/>
              </w:rPr>
            </w:pPr>
            <w:r w:rsidRPr="00B138F3">
              <w:rPr>
                <w:rFonts w:ascii="GHEA Grapalat" w:hAnsi="GHEA Grapalat"/>
              </w:rPr>
              <w:t>/____________________/</w:t>
            </w:r>
          </w:p>
          <w:p w14:paraId="5C214AD1" w14:textId="77777777" w:rsidR="006C70E0" w:rsidRPr="00B138F3" w:rsidRDefault="006C70E0" w:rsidP="00933407">
            <w:pPr>
              <w:widowControl w:val="0"/>
              <w:spacing w:after="160"/>
              <w:rPr>
                <w:rFonts w:ascii="GHEA Grapalat" w:hAnsi="GHEA Grapalat" w:cs="Sylfaen"/>
              </w:rPr>
            </w:pPr>
          </w:p>
          <w:p w14:paraId="04401B2E"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/____________________/</w:t>
            </w:r>
          </w:p>
          <w:p w14:paraId="2A5F72BA" w14:textId="77777777" w:rsidR="006C70E0" w:rsidRPr="00B138F3" w:rsidRDefault="006C70E0" w:rsidP="0093340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AC11A32" w14:textId="77777777" w:rsidR="006C70E0" w:rsidRPr="00B138F3" w:rsidRDefault="006C70E0" w:rsidP="0093340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D16B4B9" w14:textId="77777777" w:rsidR="006C70E0" w:rsidRPr="00B138F3" w:rsidRDefault="006C70E0" w:rsidP="0093340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7B1FFEC3" w14:textId="77777777" w:rsidR="006C70E0" w:rsidRPr="00B138F3" w:rsidRDefault="006C70E0" w:rsidP="00933407">
            <w:pPr>
              <w:widowControl w:val="0"/>
              <w:spacing w:after="160"/>
              <w:rPr>
                <w:rFonts w:ascii="GHEA Grapalat" w:hAnsi="GHEA Grapalat" w:cs="Sylfaen"/>
              </w:rPr>
            </w:pPr>
          </w:p>
          <w:p w14:paraId="157D6BB7"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/____________________/</w:t>
            </w:r>
          </w:p>
          <w:p w14:paraId="0799FC1D" w14:textId="77777777" w:rsidR="006C70E0" w:rsidRPr="00B138F3" w:rsidRDefault="006C70E0" w:rsidP="00933407">
            <w:pPr>
              <w:widowControl w:val="0"/>
              <w:spacing w:after="160"/>
              <w:jc w:val="right"/>
              <w:rPr>
                <w:rFonts w:ascii="GHEA Grapalat" w:hAnsi="GHEA Grapalat" w:cs="Tahoma"/>
              </w:rPr>
            </w:pPr>
          </w:p>
          <w:p w14:paraId="39699397"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/____________________/</w:t>
            </w:r>
          </w:p>
          <w:p w14:paraId="224FE465" w14:textId="77777777" w:rsidR="006C70E0" w:rsidRPr="00B138F3" w:rsidRDefault="006C70E0" w:rsidP="0093340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C70E0" w:rsidRPr="00B138F3" w14:paraId="56CE3FD0" w14:textId="77777777" w:rsidTr="00933407">
        <w:trPr>
          <w:trHeight w:val="2194"/>
        </w:trPr>
        <w:tc>
          <w:tcPr>
            <w:tcW w:w="5616" w:type="dxa"/>
            <w:tcBorders>
              <w:top w:val="single" w:sz="4" w:space="0" w:color="auto"/>
              <w:left w:val="single" w:sz="4" w:space="0" w:color="auto"/>
              <w:right w:val="single" w:sz="4" w:space="0" w:color="auto"/>
            </w:tcBorders>
            <w:noWrap/>
            <w:vAlign w:val="bottom"/>
          </w:tcPr>
          <w:p w14:paraId="1FE20FB3" w14:textId="77777777" w:rsidR="006C70E0" w:rsidRPr="00B138F3" w:rsidRDefault="006C70E0" w:rsidP="0093340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3E80FB74" w14:textId="77777777" w:rsidR="006C70E0" w:rsidRPr="00B138F3" w:rsidRDefault="006C70E0" w:rsidP="00933407">
            <w:pPr>
              <w:widowControl w:val="0"/>
              <w:spacing w:after="160"/>
              <w:rPr>
                <w:rFonts w:ascii="GHEA Grapalat" w:hAnsi="GHEA Grapalat"/>
              </w:rPr>
            </w:pPr>
          </w:p>
          <w:p w14:paraId="753B582B" w14:textId="77777777" w:rsidR="006C70E0" w:rsidRPr="00B138F3" w:rsidRDefault="006C70E0" w:rsidP="00933407">
            <w:pPr>
              <w:widowControl w:val="0"/>
              <w:jc w:val="right"/>
              <w:rPr>
                <w:rFonts w:ascii="GHEA Grapalat" w:hAnsi="GHEA Grapalat" w:cs="Tahoma"/>
              </w:rPr>
            </w:pPr>
            <w:r w:rsidRPr="00B138F3">
              <w:rPr>
                <w:rFonts w:ascii="GHEA Grapalat" w:hAnsi="GHEA Grapalat"/>
              </w:rPr>
              <w:t>/____________________/</w:t>
            </w:r>
          </w:p>
          <w:p w14:paraId="00B27152" w14:textId="77777777" w:rsidR="006C70E0" w:rsidRPr="00B138F3" w:rsidRDefault="006C70E0" w:rsidP="0093340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8B20877" w14:textId="77777777" w:rsidR="006C70E0" w:rsidRPr="00B138F3" w:rsidRDefault="006C70E0" w:rsidP="00933407">
            <w:pPr>
              <w:widowControl w:val="0"/>
              <w:spacing w:after="160"/>
              <w:rPr>
                <w:rFonts w:ascii="GHEA Grapalat" w:hAnsi="GHEA Grapalat" w:cs="Tahoma"/>
              </w:rPr>
            </w:pPr>
          </w:p>
          <w:p w14:paraId="40FBA77B" w14:textId="77777777" w:rsidR="006C70E0" w:rsidRPr="00B138F3" w:rsidRDefault="006C70E0" w:rsidP="0093340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154EE5B" w14:textId="77777777" w:rsidR="006C70E0" w:rsidRPr="00B138F3" w:rsidRDefault="006C70E0" w:rsidP="0093340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248D647" w14:textId="77777777" w:rsidR="006C70E0" w:rsidRPr="00B138F3" w:rsidRDefault="006C70E0" w:rsidP="00933407">
            <w:pPr>
              <w:widowControl w:val="0"/>
              <w:spacing w:after="160"/>
              <w:rPr>
                <w:rFonts w:ascii="GHEA Grapalat" w:hAnsi="GHEA Grapalat" w:cs="Tahoma"/>
              </w:rPr>
            </w:pPr>
          </w:p>
          <w:p w14:paraId="3F5124A1" w14:textId="77777777" w:rsidR="006C70E0" w:rsidRPr="00B138F3" w:rsidRDefault="006C70E0" w:rsidP="00933407">
            <w:pPr>
              <w:widowControl w:val="0"/>
              <w:jc w:val="right"/>
              <w:rPr>
                <w:rFonts w:ascii="GHEA Grapalat" w:hAnsi="GHEA Grapalat" w:cs="Tahoma"/>
              </w:rPr>
            </w:pPr>
            <w:r w:rsidRPr="00B138F3">
              <w:rPr>
                <w:rFonts w:ascii="GHEA Grapalat" w:hAnsi="GHEA Grapalat"/>
              </w:rPr>
              <w:t>/____________________/</w:t>
            </w:r>
          </w:p>
          <w:p w14:paraId="26F70F3B" w14:textId="77777777" w:rsidR="006C70E0" w:rsidRPr="00B138F3" w:rsidRDefault="006C70E0" w:rsidP="0093340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F1013A3" w14:textId="77777777" w:rsidR="006C70E0" w:rsidRPr="00B138F3" w:rsidRDefault="006C70E0" w:rsidP="00933407">
            <w:pPr>
              <w:widowControl w:val="0"/>
              <w:spacing w:after="160"/>
              <w:rPr>
                <w:rFonts w:ascii="GHEA Grapalat" w:hAnsi="GHEA Grapalat" w:cs="Arial"/>
              </w:rPr>
            </w:pPr>
          </w:p>
        </w:tc>
      </w:tr>
      <w:tr w:rsidR="006C70E0" w:rsidRPr="00B138F3" w14:paraId="5EDFAD88" w14:textId="77777777" w:rsidTr="00933407">
        <w:trPr>
          <w:trHeight w:val="2194"/>
        </w:trPr>
        <w:tc>
          <w:tcPr>
            <w:tcW w:w="5616" w:type="dxa"/>
            <w:tcBorders>
              <w:top w:val="nil"/>
              <w:left w:val="single" w:sz="4" w:space="0" w:color="auto"/>
              <w:bottom w:val="single" w:sz="4" w:space="0" w:color="auto"/>
              <w:right w:val="single" w:sz="4" w:space="0" w:color="auto"/>
            </w:tcBorders>
            <w:noWrap/>
            <w:vAlign w:val="bottom"/>
          </w:tcPr>
          <w:p w14:paraId="4172E21C" w14:textId="77777777" w:rsidR="006C70E0" w:rsidRPr="00B138F3" w:rsidRDefault="006C70E0" w:rsidP="0093340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F5913F3" w14:textId="77777777" w:rsidR="006C70E0" w:rsidRPr="00B138F3" w:rsidRDefault="006C70E0" w:rsidP="00933407">
            <w:pPr>
              <w:widowControl w:val="0"/>
              <w:spacing w:after="160"/>
              <w:rPr>
                <w:rFonts w:ascii="GHEA Grapalat" w:hAnsi="GHEA Grapalat" w:cs="Sylfaen"/>
              </w:rPr>
            </w:pPr>
          </w:p>
          <w:p w14:paraId="475F51EE" w14:textId="77777777" w:rsidR="006C70E0" w:rsidRPr="00B138F3" w:rsidRDefault="006C70E0" w:rsidP="0093340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2ED6ECA8" w14:textId="77777777" w:rsidR="006C70E0" w:rsidRPr="00B138F3" w:rsidRDefault="006C70E0" w:rsidP="0093340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641B0AB" w14:textId="77777777" w:rsidR="006C70E0" w:rsidRPr="00B138F3" w:rsidRDefault="006C70E0" w:rsidP="00933407">
            <w:pPr>
              <w:widowControl w:val="0"/>
              <w:spacing w:after="160"/>
              <w:rPr>
                <w:rFonts w:ascii="GHEA Grapalat" w:hAnsi="GHEA Grapalat"/>
              </w:rPr>
            </w:pPr>
          </w:p>
          <w:p w14:paraId="2123361D"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61120AF" w14:textId="77777777" w:rsidR="006C70E0" w:rsidRPr="00EC1F84" w:rsidRDefault="006C70E0" w:rsidP="006C70E0">
      <w:pPr>
        <w:widowControl w:val="0"/>
        <w:tabs>
          <w:tab w:val="left" w:pos="1134"/>
        </w:tabs>
        <w:spacing w:after="160"/>
        <w:ind w:firstLine="567"/>
        <w:jc w:val="both"/>
        <w:rPr>
          <w:rFonts w:ascii="GHEA Grapalat" w:hAnsi="GHEA Grapalat"/>
          <w:sz w:val="22"/>
          <w:szCs w:val="22"/>
        </w:rPr>
      </w:pPr>
    </w:p>
    <w:p w14:paraId="1A1FB118" w14:textId="77777777" w:rsidR="006C70E0" w:rsidRPr="00B138F3" w:rsidRDefault="006C70E0" w:rsidP="006C70E0">
      <w:pPr>
        <w:widowControl w:val="0"/>
        <w:spacing w:after="160"/>
        <w:jc w:val="center"/>
        <w:rPr>
          <w:rFonts w:ascii="GHEA Grapalat" w:hAnsi="GHEA Grapalat" w:cs="Sylfaen"/>
        </w:rPr>
      </w:pPr>
    </w:p>
    <w:p w14:paraId="4CD99F30" w14:textId="77777777" w:rsidR="006C70E0" w:rsidRPr="00B138F3" w:rsidRDefault="006C70E0" w:rsidP="006C70E0">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53BCDA7D" w14:textId="77777777" w:rsidR="006C70E0" w:rsidRPr="00B138F3" w:rsidRDefault="006C70E0" w:rsidP="006C70E0">
      <w:pPr>
        <w:rPr>
          <w:rFonts w:ascii="GHEA Grapalat" w:hAnsi="GHEA Grapalat" w:cs="Sylfaen"/>
        </w:rPr>
      </w:pPr>
      <w:r w:rsidRPr="00B138F3">
        <w:rPr>
          <w:rFonts w:ascii="GHEA Grapalat" w:hAnsi="GHEA Grapalat" w:cs="Sylfaen"/>
        </w:rPr>
        <w:br w:type="page"/>
      </w:r>
    </w:p>
    <w:p w14:paraId="0F16D663" w14:textId="77777777" w:rsidR="006C70E0" w:rsidRPr="00B138F3" w:rsidRDefault="006C70E0" w:rsidP="006C70E0">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C70E0" w:rsidRPr="00B138F3" w14:paraId="26DC9C69"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2B59C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C20CC09"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4068E2"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F048A6E"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C3F801E"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3B22D6CA"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4296DFB2"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110811D"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135FA05"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EC56C67"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C70E0" w:rsidRPr="00B138F3" w14:paraId="7BD6A5B6"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93EAF"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896B7E8"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91A34B2"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D645C6C"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E3A40D9"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C70E0" w:rsidRPr="00B138F3" w14:paraId="5900E58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A031F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0AAFFA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B1E281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F501A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84E257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C70E0" w:rsidRPr="00B138F3" w14:paraId="56D4A0FF"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716F7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4CCF2E8" w14:textId="77777777" w:rsidR="006C70E0" w:rsidRPr="00B138F3" w:rsidRDefault="006C70E0" w:rsidP="0093340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58F723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1E84B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CD5882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C70E0" w:rsidRPr="00B138F3" w14:paraId="078E06C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1414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AA16D07" w14:textId="77777777" w:rsidR="006C70E0" w:rsidRPr="00B138F3" w:rsidRDefault="006C70E0" w:rsidP="0093340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DE0562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56AB6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1FA6AF5" w14:textId="77777777" w:rsidR="006C70E0" w:rsidRPr="00B138F3" w:rsidRDefault="006C70E0" w:rsidP="0093340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EE5F8F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C70E0" w:rsidRPr="00B138F3" w14:paraId="2AEA3E6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A61C4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759723BB" w14:textId="77777777" w:rsidR="006C70E0" w:rsidRPr="00B138F3" w:rsidRDefault="006C70E0" w:rsidP="0093340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242C4A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7E2C8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17F214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52D037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E70620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67C7E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36D512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3CF586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7F3E5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8737B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75B66E1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6DB9D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47FBE3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3B1B5B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946CD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1F712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143EBB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0D6511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AA8BC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C10AE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FCC80B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2877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BC355F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7FC5C2F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2CBED4AD"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F15F2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7EDB604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109AE8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7A55E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F3F44D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94164A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C70E0" w:rsidRPr="00B138F3" w14:paraId="1685894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F1B64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6EBB6C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BD01EC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3A79E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062C40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806C37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5F7880A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F0CCA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7FE7E44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E2E62A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C2E5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0DA689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5EB506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C70E0" w:rsidRPr="00B138F3" w14:paraId="3AA4EB8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ED06B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C26CE0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BBBE7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858FE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ED5F4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B6C73D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A92CC46"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3EC6D9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03501A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C8CA48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8FBDF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783B9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4993491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B38A2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EC6A84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63327B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86F1C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F6C49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7E00E5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712BAE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67F29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8D3432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BC4325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CD1C0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B86D1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493DE8A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C70E0" w:rsidRPr="00B138F3" w14:paraId="46001DA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8721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75E2EE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33A3D7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55E21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CE712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BD8C4B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C70E0" w:rsidRPr="00B138F3" w14:paraId="5EDD2DE0"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7ED39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88BAC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972131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547A4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E3025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3FEC626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5D0A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9926E2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4199E0E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560A5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AD747D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5086034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877B4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6A90602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FC5957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03627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EE4B16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6770EF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41732915"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399EA1" w14:textId="77777777" w:rsidR="006C70E0" w:rsidRPr="00B138F3" w:rsidDel="0010680B"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D87516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B4B41E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2CE2AA" w14:textId="77777777" w:rsidR="006C70E0" w:rsidRPr="00B138F3" w:rsidRDefault="006C70E0" w:rsidP="0093340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20044C3" w14:textId="77777777" w:rsidR="006C70E0" w:rsidRPr="00B138F3" w:rsidRDefault="006C70E0" w:rsidP="0093340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6F5ABEB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0754209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C70E0" w:rsidRPr="00B138F3" w14:paraId="19E95A76"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BD78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D8757A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C39F81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EF1EB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7AFBB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F17B17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6B00D49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1E5F6F6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0290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072A1F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8BBA7C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20D94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3C846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69AF8CA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0EB3AF7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C70E0" w:rsidRPr="00B138F3" w14:paraId="3694831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418FF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443CF6D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71D7209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B77A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3F9761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4333974" w14:textId="77777777" w:rsidR="006C70E0" w:rsidRPr="00B138F3" w:rsidRDefault="006C70E0" w:rsidP="0093340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C2FD15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217F956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C70E0" w:rsidRPr="00B138F3" w14:paraId="7CF2CDF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75D2E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52A02E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7BE16F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829F7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82BC35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1F19BC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C70E0" w:rsidRPr="00B138F3" w14:paraId="6816600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D4ED1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898CCE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28F94DD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2C63C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4FDDE3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7A42613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5F9812C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C70E0" w:rsidRPr="00B138F3" w14:paraId="3DD7D27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6F85D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A6DC4D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025807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BE219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E1B2E7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3D357AF"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32E81A1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18BF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553B58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7767253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0B01B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04DFB2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AA83AE4"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2AD9FE8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3EB83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A2E864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5E2194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F0773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D1A11D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2C2BE417"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2245F509"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749E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AAB053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DF4418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2F8D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91224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DDC7C7"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14DADEB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D628A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2E21BA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74AD9A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8D10F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7D1CFF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7251671"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46BBA7A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9F016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E04932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08CDE8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41F22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7F4A25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F0465A1" w14:textId="77777777" w:rsidR="006C70E0" w:rsidRPr="00B138F3" w:rsidRDefault="006C70E0" w:rsidP="00933407">
            <w:pPr>
              <w:widowControl w:val="0"/>
              <w:spacing w:after="120"/>
              <w:jc w:val="center"/>
              <w:rPr>
                <w:rFonts w:ascii="GHEA Grapalat" w:hAnsi="GHEA Grapalat"/>
                <w:sz w:val="18"/>
                <w:szCs w:val="18"/>
              </w:rPr>
            </w:pPr>
          </w:p>
        </w:tc>
      </w:tr>
    </w:tbl>
    <w:p w14:paraId="0644101E" w14:textId="77777777" w:rsidR="006C70E0" w:rsidRDefault="006C70E0" w:rsidP="000A7CC2">
      <w:pPr>
        <w:widowControl w:val="0"/>
        <w:ind w:firstLine="567"/>
        <w:jc w:val="right"/>
        <w:rPr>
          <w:rFonts w:ascii="GHEA Grapalat" w:hAnsi="GHEA Grapalat"/>
          <w:b/>
        </w:rPr>
      </w:pPr>
    </w:p>
    <w:p w14:paraId="1A5FDF08" w14:textId="77777777" w:rsidR="006C70E0" w:rsidRDefault="006C70E0" w:rsidP="000A7CC2">
      <w:pPr>
        <w:widowControl w:val="0"/>
        <w:ind w:firstLine="567"/>
        <w:jc w:val="right"/>
        <w:rPr>
          <w:rFonts w:ascii="GHEA Grapalat" w:hAnsi="GHEA Grapalat"/>
          <w:b/>
        </w:rPr>
      </w:pPr>
    </w:p>
    <w:p w14:paraId="26FF1119" w14:textId="77777777" w:rsidR="006C70E0" w:rsidRDefault="006C70E0" w:rsidP="000A7CC2">
      <w:pPr>
        <w:widowControl w:val="0"/>
        <w:ind w:firstLine="567"/>
        <w:jc w:val="right"/>
        <w:rPr>
          <w:rFonts w:ascii="GHEA Grapalat" w:hAnsi="GHEA Grapalat"/>
          <w:b/>
        </w:rPr>
      </w:pPr>
    </w:p>
    <w:p w14:paraId="02DB08F2" w14:textId="77777777" w:rsidR="006C70E0" w:rsidRDefault="006C70E0" w:rsidP="000A7CC2">
      <w:pPr>
        <w:widowControl w:val="0"/>
        <w:ind w:firstLine="567"/>
        <w:jc w:val="right"/>
        <w:rPr>
          <w:rFonts w:ascii="GHEA Grapalat" w:hAnsi="GHEA Grapalat"/>
          <w:b/>
        </w:rPr>
      </w:pPr>
    </w:p>
    <w:p w14:paraId="2BE3CBD5" w14:textId="77777777" w:rsidR="006C70E0" w:rsidRDefault="006C70E0" w:rsidP="000A7CC2">
      <w:pPr>
        <w:widowControl w:val="0"/>
        <w:ind w:firstLine="567"/>
        <w:jc w:val="right"/>
        <w:rPr>
          <w:rFonts w:ascii="GHEA Grapalat" w:hAnsi="GHEA Grapalat"/>
          <w:b/>
        </w:rPr>
      </w:pPr>
    </w:p>
    <w:p w14:paraId="333CB8F6" w14:textId="77777777" w:rsidR="006C70E0" w:rsidRDefault="006C70E0" w:rsidP="000A7CC2">
      <w:pPr>
        <w:widowControl w:val="0"/>
        <w:ind w:firstLine="567"/>
        <w:jc w:val="right"/>
        <w:rPr>
          <w:rFonts w:ascii="GHEA Grapalat" w:hAnsi="GHEA Grapalat"/>
          <w:b/>
        </w:rPr>
      </w:pPr>
    </w:p>
    <w:p w14:paraId="33B8D717" w14:textId="77777777" w:rsidR="006C70E0" w:rsidRDefault="006C70E0" w:rsidP="000A7CC2">
      <w:pPr>
        <w:widowControl w:val="0"/>
        <w:ind w:firstLine="567"/>
        <w:jc w:val="right"/>
        <w:rPr>
          <w:rFonts w:ascii="GHEA Grapalat" w:hAnsi="GHEA Grapalat"/>
          <w:b/>
        </w:rPr>
      </w:pPr>
    </w:p>
    <w:p w14:paraId="56E19DCF" w14:textId="77777777" w:rsidR="006C70E0" w:rsidRDefault="006C70E0" w:rsidP="000A7CC2">
      <w:pPr>
        <w:widowControl w:val="0"/>
        <w:ind w:firstLine="567"/>
        <w:jc w:val="right"/>
        <w:rPr>
          <w:rFonts w:ascii="GHEA Grapalat" w:hAnsi="GHEA Grapalat"/>
          <w:b/>
        </w:rPr>
      </w:pPr>
    </w:p>
    <w:p w14:paraId="6AC91AE9" w14:textId="77777777" w:rsidR="006C70E0" w:rsidRDefault="006C70E0" w:rsidP="000A7CC2">
      <w:pPr>
        <w:widowControl w:val="0"/>
        <w:ind w:firstLine="567"/>
        <w:jc w:val="right"/>
        <w:rPr>
          <w:rFonts w:ascii="GHEA Grapalat" w:hAnsi="GHEA Grapalat"/>
          <w:b/>
        </w:rPr>
      </w:pPr>
    </w:p>
    <w:p w14:paraId="4CF03372" w14:textId="77777777" w:rsidR="006C70E0" w:rsidRDefault="006C70E0" w:rsidP="000A7CC2">
      <w:pPr>
        <w:widowControl w:val="0"/>
        <w:ind w:firstLine="567"/>
        <w:jc w:val="right"/>
        <w:rPr>
          <w:rFonts w:ascii="GHEA Grapalat" w:hAnsi="GHEA Grapalat"/>
          <w:b/>
        </w:rPr>
      </w:pPr>
    </w:p>
    <w:p w14:paraId="32088947" w14:textId="77777777" w:rsidR="006C70E0" w:rsidRDefault="006C70E0" w:rsidP="000A7CC2">
      <w:pPr>
        <w:widowControl w:val="0"/>
        <w:ind w:firstLine="567"/>
        <w:jc w:val="right"/>
        <w:rPr>
          <w:rFonts w:ascii="GHEA Grapalat" w:hAnsi="GHEA Grapalat"/>
          <w:b/>
        </w:rPr>
      </w:pPr>
    </w:p>
    <w:p w14:paraId="3A1D0928" w14:textId="77777777" w:rsidR="006C70E0" w:rsidRDefault="006C70E0" w:rsidP="000A7CC2">
      <w:pPr>
        <w:widowControl w:val="0"/>
        <w:ind w:firstLine="567"/>
        <w:jc w:val="right"/>
        <w:rPr>
          <w:rFonts w:ascii="GHEA Grapalat" w:hAnsi="GHEA Grapalat"/>
          <w:b/>
        </w:rPr>
      </w:pPr>
    </w:p>
    <w:p w14:paraId="033B4549" w14:textId="77777777" w:rsidR="006C70E0" w:rsidRDefault="006C70E0" w:rsidP="000A7CC2">
      <w:pPr>
        <w:widowControl w:val="0"/>
        <w:ind w:firstLine="567"/>
        <w:jc w:val="right"/>
        <w:rPr>
          <w:rFonts w:ascii="GHEA Grapalat" w:hAnsi="GHEA Grapalat"/>
          <w:b/>
        </w:rPr>
      </w:pPr>
    </w:p>
    <w:p w14:paraId="39B7E05B" w14:textId="77777777" w:rsidR="006C70E0" w:rsidRDefault="006C70E0" w:rsidP="000A7CC2">
      <w:pPr>
        <w:widowControl w:val="0"/>
        <w:ind w:firstLine="567"/>
        <w:jc w:val="right"/>
        <w:rPr>
          <w:rFonts w:ascii="GHEA Grapalat" w:hAnsi="GHEA Grapalat"/>
          <w:b/>
        </w:rPr>
      </w:pPr>
    </w:p>
    <w:p w14:paraId="1553E574" w14:textId="77777777" w:rsidR="006C70E0" w:rsidRDefault="006C70E0" w:rsidP="000A7CC2">
      <w:pPr>
        <w:widowControl w:val="0"/>
        <w:ind w:firstLine="567"/>
        <w:jc w:val="right"/>
        <w:rPr>
          <w:rFonts w:ascii="GHEA Grapalat" w:hAnsi="GHEA Grapalat"/>
          <w:b/>
        </w:rPr>
      </w:pPr>
    </w:p>
    <w:p w14:paraId="757374D4" w14:textId="77777777" w:rsidR="006C70E0" w:rsidRDefault="006C70E0" w:rsidP="000A7CC2">
      <w:pPr>
        <w:widowControl w:val="0"/>
        <w:ind w:firstLine="567"/>
        <w:jc w:val="right"/>
        <w:rPr>
          <w:rFonts w:ascii="GHEA Grapalat" w:hAnsi="GHEA Grapalat"/>
          <w:b/>
        </w:rPr>
      </w:pPr>
    </w:p>
    <w:p w14:paraId="1C9F4099" w14:textId="77777777" w:rsidR="006C70E0" w:rsidRDefault="006C70E0" w:rsidP="000A7CC2">
      <w:pPr>
        <w:widowControl w:val="0"/>
        <w:ind w:firstLine="567"/>
        <w:jc w:val="right"/>
        <w:rPr>
          <w:rFonts w:ascii="GHEA Grapalat" w:hAnsi="GHEA Grapalat"/>
          <w:b/>
        </w:rPr>
      </w:pPr>
    </w:p>
    <w:p w14:paraId="0E0A18C9" w14:textId="77777777" w:rsidR="006C70E0" w:rsidRDefault="006C70E0" w:rsidP="000A7CC2">
      <w:pPr>
        <w:widowControl w:val="0"/>
        <w:ind w:firstLine="567"/>
        <w:jc w:val="right"/>
        <w:rPr>
          <w:rFonts w:ascii="GHEA Grapalat" w:hAnsi="GHEA Grapalat"/>
          <w:b/>
        </w:rPr>
      </w:pPr>
    </w:p>
    <w:p w14:paraId="38030A5A" w14:textId="77777777" w:rsidR="006C70E0" w:rsidRDefault="006C70E0" w:rsidP="000A7CC2">
      <w:pPr>
        <w:widowControl w:val="0"/>
        <w:ind w:firstLine="567"/>
        <w:jc w:val="right"/>
        <w:rPr>
          <w:rFonts w:ascii="GHEA Grapalat" w:hAnsi="GHEA Grapalat"/>
          <w:b/>
        </w:rPr>
      </w:pPr>
    </w:p>
    <w:p w14:paraId="08477375" w14:textId="77777777" w:rsidR="006C70E0" w:rsidRDefault="006C70E0" w:rsidP="000A7CC2">
      <w:pPr>
        <w:widowControl w:val="0"/>
        <w:ind w:firstLine="567"/>
        <w:jc w:val="right"/>
        <w:rPr>
          <w:rFonts w:ascii="GHEA Grapalat" w:hAnsi="GHEA Grapalat"/>
          <w:b/>
        </w:rPr>
      </w:pPr>
    </w:p>
    <w:p w14:paraId="0051B8F4" w14:textId="77777777" w:rsidR="006C70E0" w:rsidRDefault="006C70E0" w:rsidP="000A7CC2">
      <w:pPr>
        <w:widowControl w:val="0"/>
        <w:ind w:firstLine="567"/>
        <w:jc w:val="right"/>
        <w:rPr>
          <w:rFonts w:ascii="GHEA Grapalat" w:hAnsi="GHEA Grapalat"/>
          <w:b/>
        </w:rPr>
      </w:pPr>
    </w:p>
    <w:p w14:paraId="27C5EB72" w14:textId="77777777" w:rsidR="006C70E0" w:rsidRDefault="006C70E0" w:rsidP="000A7CC2">
      <w:pPr>
        <w:widowControl w:val="0"/>
        <w:ind w:firstLine="567"/>
        <w:jc w:val="right"/>
        <w:rPr>
          <w:rFonts w:ascii="GHEA Grapalat" w:hAnsi="GHEA Grapalat"/>
          <w:b/>
        </w:rPr>
      </w:pPr>
    </w:p>
    <w:p w14:paraId="12B4180A" w14:textId="77777777" w:rsidR="006C70E0" w:rsidRDefault="006C70E0" w:rsidP="000A7CC2">
      <w:pPr>
        <w:widowControl w:val="0"/>
        <w:ind w:firstLine="567"/>
        <w:jc w:val="right"/>
        <w:rPr>
          <w:rFonts w:ascii="GHEA Grapalat" w:hAnsi="GHEA Grapalat"/>
          <w:b/>
        </w:rPr>
      </w:pPr>
    </w:p>
    <w:p w14:paraId="1B2BFD57" w14:textId="77777777" w:rsidR="006C70E0" w:rsidRDefault="006C70E0" w:rsidP="000A7CC2">
      <w:pPr>
        <w:widowControl w:val="0"/>
        <w:ind w:firstLine="567"/>
        <w:jc w:val="right"/>
        <w:rPr>
          <w:rFonts w:ascii="GHEA Grapalat" w:hAnsi="GHEA Grapalat"/>
          <w:b/>
        </w:rPr>
      </w:pPr>
    </w:p>
    <w:p w14:paraId="5C988DF3" w14:textId="77777777" w:rsidR="006C70E0" w:rsidRDefault="006C70E0" w:rsidP="000A7CC2">
      <w:pPr>
        <w:widowControl w:val="0"/>
        <w:ind w:firstLine="567"/>
        <w:jc w:val="right"/>
        <w:rPr>
          <w:rFonts w:ascii="GHEA Grapalat" w:hAnsi="GHEA Grapalat"/>
          <w:b/>
        </w:rPr>
      </w:pPr>
    </w:p>
    <w:p w14:paraId="53000442" w14:textId="77777777" w:rsidR="006C70E0" w:rsidRDefault="006C70E0" w:rsidP="000A7CC2">
      <w:pPr>
        <w:widowControl w:val="0"/>
        <w:ind w:firstLine="567"/>
        <w:jc w:val="right"/>
        <w:rPr>
          <w:rFonts w:ascii="GHEA Grapalat" w:hAnsi="GHEA Grapalat"/>
          <w:b/>
        </w:rPr>
      </w:pPr>
    </w:p>
    <w:p w14:paraId="7D3A47AC" w14:textId="77777777" w:rsidR="006C70E0" w:rsidRDefault="006C70E0" w:rsidP="000A7CC2">
      <w:pPr>
        <w:widowControl w:val="0"/>
        <w:ind w:firstLine="567"/>
        <w:jc w:val="right"/>
        <w:rPr>
          <w:rFonts w:ascii="GHEA Grapalat" w:hAnsi="GHEA Grapalat"/>
          <w:b/>
        </w:rPr>
      </w:pPr>
    </w:p>
    <w:p w14:paraId="095E1AD4" w14:textId="77777777" w:rsidR="006C70E0" w:rsidRDefault="006C70E0" w:rsidP="000A7CC2">
      <w:pPr>
        <w:widowControl w:val="0"/>
        <w:ind w:firstLine="567"/>
        <w:jc w:val="right"/>
        <w:rPr>
          <w:rFonts w:ascii="GHEA Grapalat" w:hAnsi="GHEA Grapalat"/>
          <w:b/>
        </w:rPr>
      </w:pPr>
    </w:p>
    <w:p w14:paraId="4C3A6BD1" w14:textId="77777777" w:rsidR="006C70E0" w:rsidRDefault="006C70E0" w:rsidP="000A7CC2">
      <w:pPr>
        <w:widowControl w:val="0"/>
        <w:ind w:firstLine="567"/>
        <w:jc w:val="right"/>
        <w:rPr>
          <w:rFonts w:ascii="GHEA Grapalat" w:hAnsi="GHEA Grapalat"/>
          <w:b/>
        </w:rPr>
      </w:pPr>
    </w:p>
    <w:p w14:paraId="5BC1ECDA" w14:textId="77777777" w:rsidR="006C70E0" w:rsidRDefault="006C70E0" w:rsidP="000A7CC2">
      <w:pPr>
        <w:widowControl w:val="0"/>
        <w:ind w:firstLine="567"/>
        <w:jc w:val="right"/>
        <w:rPr>
          <w:rFonts w:ascii="GHEA Grapalat" w:hAnsi="GHEA Grapalat"/>
          <w:b/>
        </w:rPr>
      </w:pPr>
    </w:p>
    <w:p w14:paraId="0929AD0C" w14:textId="77777777" w:rsidR="006C70E0" w:rsidRDefault="006C70E0" w:rsidP="000A7CC2">
      <w:pPr>
        <w:widowControl w:val="0"/>
        <w:ind w:firstLine="567"/>
        <w:jc w:val="right"/>
        <w:rPr>
          <w:rFonts w:ascii="GHEA Grapalat" w:hAnsi="GHEA Grapalat"/>
          <w:b/>
        </w:rPr>
      </w:pPr>
    </w:p>
    <w:p w14:paraId="1DB1B2F4" w14:textId="77777777" w:rsidR="006C70E0" w:rsidRDefault="006C70E0" w:rsidP="000A7CC2">
      <w:pPr>
        <w:widowControl w:val="0"/>
        <w:ind w:firstLine="567"/>
        <w:jc w:val="right"/>
        <w:rPr>
          <w:rFonts w:ascii="GHEA Grapalat" w:hAnsi="GHEA Grapalat"/>
          <w:b/>
        </w:rPr>
      </w:pPr>
    </w:p>
    <w:p w14:paraId="1E1722E1" w14:textId="77777777" w:rsidR="006C70E0" w:rsidRDefault="006C70E0" w:rsidP="000A7CC2">
      <w:pPr>
        <w:widowControl w:val="0"/>
        <w:ind w:firstLine="567"/>
        <w:jc w:val="right"/>
        <w:rPr>
          <w:rFonts w:ascii="GHEA Grapalat" w:hAnsi="GHEA Grapalat"/>
          <w:b/>
        </w:rPr>
      </w:pPr>
    </w:p>
    <w:p w14:paraId="730BCA26" w14:textId="77777777" w:rsidR="006C70E0" w:rsidRDefault="006C70E0" w:rsidP="000A7CC2">
      <w:pPr>
        <w:widowControl w:val="0"/>
        <w:ind w:firstLine="567"/>
        <w:jc w:val="right"/>
        <w:rPr>
          <w:rFonts w:ascii="GHEA Grapalat" w:hAnsi="GHEA Grapalat"/>
          <w:b/>
        </w:rPr>
      </w:pPr>
    </w:p>
    <w:p w14:paraId="719C9107" w14:textId="77777777" w:rsidR="006C70E0" w:rsidRDefault="006C70E0" w:rsidP="000A7CC2">
      <w:pPr>
        <w:widowControl w:val="0"/>
        <w:ind w:firstLine="567"/>
        <w:jc w:val="right"/>
        <w:rPr>
          <w:rFonts w:ascii="GHEA Grapalat" w:hAnsi="GHEA Grapalat"/>
          <w:b/>
        </w:rPr>
      </w:pPr>
    </w:p>
    <w:p w14:paraId="7E1DD0AE" w14:textId="77777777" w:rsidR="006C70E0" w:rsidRDefault="006C70E0" w:rsidP="000A7CC2">
      <w:pPr>
        <w:widowControl w:val="0"/>
        <w:ind w:firstLine="567"/>
        <w:jc w:val="right"/>
        <w:rPr>
          <w:rFonts w:ascii="GHEA Grapalat" w:hAnsi="GHEA Grapalat"/>
          <w:b/>
        </w:rPr>
      </w:pPr>
    </w:p>
    <w:p w14:paraId="66E53909" w14:textId="77777777" w:rsidR="006C70E0" w:rsidRPr="00B138F3" w:rsidRDefault="006C70E0" w:rsidP="006C70E0">
      <w:pPr>
        <w:widowControl w:val="0"/>
        <w:spacing w:after="160"/>
        <w:jc w:val="right"/>
        <w:rPr>
          <w:rFonts w:ascii="GHEA Grapalat" w:hAnsi="GHEA Grapalat" w:cs="GHEA Grapalat"/>
          <w:i/>
        </w:rPr>
      </w:pPr>
      <w:r w:rsidRPr="00B138F3">
        <w:rPr>
          <w:rFonts w:ascii="GHEA Grapalat" w:hAnsi="GHEA Grapalat"/>
          <w:i/>
        </w:rPr>
        <w:t>Приложение № 5.1</w:t>
      </w:r>
    </w:p>
    <w:p w14:paraId="02CA0EC7" w14:textId="26681A71" w:rsidR="006C70E0" w:rsidRPr="00B138F3" w:rsidRDefault="006C70E0" w:rsidP="006C70E0">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Pr>
          <w:rFonts w:ascii="GHEA Grapalat" w:hAnsi="GHEA Grapalat"/>
          <w:i/>
        </w:rPr>
        <w:t>запрос котировок</w:t>
      </w:r>
      <w:r w:rsidRPr="00B138F3">
        <w:rPr>
          <w:rFonts w:ascii="GHEA Grapalat" w:hAnsi="GHEA Grapalat"/>
          <w:i/>
        </w:rPr>
        <w:br/>
        <w:t>под кодом "</w:t>
      </w:r>
      <w:r>
        <w:rPr>
          <w:rFonts w:ascii="GHEA Grapalat" w:hAnsi="GHEA Grapalat"/>
          <w:i/>
        </w:rPr>
        <w:t>EQ-GHAShDzB-</w:t>
      </w:r>
      <w:r w:rsidR="00741E17">
        <w:rPr>
          <w:rFonts w:ascii="GHEA Grapalat" w:hAnsi="GHEA Grapalat"/>
          <w:i/>
        </w:rPr>
        <w:t>26/1</w:t>
      </w:r>
      <w:r w:rsidRPr="00B138F3">
        <w:rPr>
          <w:rFonts w:ascii="GHEA Grapalat" w:hAnsi="GHEA Grapalat"/>
          <w:i/>
        </w:rPr>
        <w:t>"</w:t>
      </w:r>
      <w:r w:rsidRPr="00B138F3">
        <w:rPr>
          <w:rStyle w:val="FootnoteReference"/>
          <w:rFonts w:ascii="GHEA Grapalat" w:hAnsi="GHEA Grapalat"/>
          <w:i/>
        </w:rPr>
        <w:footnoteReference w:customMarkFollows="1" w:id="17"/>
        <w:t>*</w:t>
      </w:r>
    </w:p>
    <w:p w14:paraId="1CA5891D" w14:textId="77777777" w:rsidR="006C70E0" w:rsidRPr="002A4554" w:rsidRDefault="006C70E0" w:rsidP="006C70E0">
      <w:pPr>
        <w:widowControl w:val="0"/>
        <w:spacing w:after="160"/>
        <w:jc w:val="center"/>
        <w:rPr>
          <w:rFonts w:ascii="GHEA Grapalat" w:hAnsi="GHEA Grapalat"/>
          <w:b/>
        </w:rPr>
      </w:pPr>
    </w:p>
    <w:p w14:paraId="1589E672" w14:textId="77777777" w:rsidR="006C70E0" w:rsidRPr="00B138F3" w:rsidRDefault="006C70E0" w:rsidP="006C70E0">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665A63C7" w14:textId="77777777" w:rsidR="006C70E0" w:rsidRPr="00B138F3" w:rsidRDefault="006C70E0" w:rsidP="006C70E0">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6C70E0" w:rsidRPr="00B138F3" w14:paraId="6F04F0ED" w14:textId="77777777" w:rsidTr="00933407">
        <w:tc>
          <w:tcPr>
            <w:tcW w:w="4786" w:type="dxa"/>
          </w:tcPr>
          <w:p w14:paraId="34B2A442" w14:textId="77777777" w:rsidR="006C70E0" w:rsidRPr="00B138F3" w:rsidRDefault="006C70E0" w:rsidP="00933407">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44543F15" w14:textId="77777777" w:rsidR="006C70E0" w:rsidRPr="00B138F3" w:rsidRDefault="006C70E0" w:rsidP="00933407">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14:paraId="2B9BAE4F" w14:textId="77777777" w:rsidR="006C70E0" w:rsidRPr="00B138F3" w:rsidRDefault="006C70E0" w:rsidP="006C70E0">
      <w:pPr>
        <w:widowControl w:val="0"/>
        <w:spacing w:after="160"/>
        <w:rPr>
          <w:rFonts w:ascii="GHEA Grapalat" w:hAnsi="GHEA Grapalat" w:cs="GHEA Grapalat"/>
          <w:b/>
        </w:rPr>
      </w:pPr>
    </w:p>
    <w:p w14:paraId="0E7ACA12" w14:textId="77777777" w:rsidR="006C70E0" w:rsidRPr="00B138F3" w:rsidRDefault="006C70E0" w:rsidP="006C70E0">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7A6BEF4" w14:textId="77777777" w:rsidR="006C70E0" w:rsidRPr="00B138F3" w:rsidRDefault="006C70E0" w:rsidP="006C70E0">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72F842C5" w14:textId="77777777" w:rsidR="006C70E0" w:rsidRPr="00B138F3" w:rsidRDefault="006C70E0" w:rsidP="006C70E0">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39267F3F" w14:textId="77777777" w:rsidR="006C70E0" w:rsidRPr="00B138F3" w:rsidRDefault="006C70E0" w:rsidP="006C70E0">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14EC5B25" w14:textId="77777777" w:rsidR="006C70E0" w:rsidRPr="00B138F3" w:rsidRDefault="006C70E0" w:rsidP="006C70E0">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A716A51" w14:textId="77777777" w:rsidR="006C70E0" w:rsidRPr="00572A57" w:rsidRDefault="006C70E0" w:rsidP="006C70E0">
      <w:pPr>
        <w:widowControl w:val="0"/>
        <w:spacing w:after="160"/>
        <w:jc w:val="center"/>
        <w:rPr>
          <w:rFonts w:ascii="GHEA Grapalat" w:hAnsi="GHEA Grapalat"/>
          <w:b/>
        </w:rPr>
      </w:pPr>
    </w:p>
    <w:p w14:paraId="7C087106" w14:textId="77777777" w:rsidR="006C70E0" w:rsidRPr="00B138F3" w:rsidRDefault="006C70E0" w:rsidP="006C70E0">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6AE4FDF2" w14:textId="77777777" w:rsidR="006C70E0" w:rsidRPr="00B138F3" w:rsidRDefault="006C70E0" w:rsidP="006C70E0">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6DEF1609" w14:textId="77777777" w:rsidR="006C70E0" w:rsidRPr="00B138F3" w:rsidRDefault="006C70E0" w:rsidP="006C70E0">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82D517B" w14:textId="77777777" w:rsidR="006C70E0" w:rsidRPr="00B138F3" w:rsidRDefault="006C70E0" w:rsidP="006C70E0">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4D9B990D" w14:textId="77777777" w:rsidR="006C70E0" w:rsidRPr="00B138F3" w:rsidRDefault="006C70E0" w:rsidP="006C70E0">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654B587E"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68ED2A3"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00336A2C"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F7CBAE1"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w:t>
      </w:r>
      <w:r w:rsidRPr="00B138F3">
        <w:rPr>
          <w:rFonts w:ascii="GHEA Grapalat" w:hAnsi="GHEA Grapalat"/>
        </w:rPr>
        <w:lastRenderedPageBreak/>
        <w:t xml:space="preserve">акцептования. </w:t>
      </w:r>
    </w:p>
    <w:p w14:paraId="7F1A199C"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7557607"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149DA3DE"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EA42D66"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7B6E9345"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C14A996"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1FBAD282"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D2A9819"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4619CCE0" w14:textId="77777777" w:rsidR="006C70E0" w:rsidRPr="00572A57" w:rsidRDefault="006C70E0" w:rsidP="006C70E0">
      <w:pPr>
        <w:widowControl w:val="0"/>
        <w:spacing w:after="160"/>
        <w:jc w:val="center"/>
        <w:rPr>
          <w:rFonts w:ascii="GHEA Grapalat" w:hAnsi="GHEA Grapalat"/>
          <w:b/>
        </w:rPr>
      </w:pPr>
    </w:p>
    <w:p w14:paraId="66D58663" w14:textId="77777777" w:rsidR="006C70E0" w:rsidRPr="00572A57" w:rsidRDefault="006C70E0" w:rsidP="006C70E0">
      <w:pPr>
        <w:widowControl w:val="0"/>
        <w:spacing w:after="160"/>
        <w:jc w:val="center"/>
        <w:rPr>
          <w:rFonts w:ascii="GHEA Grapalat" w:hAnsi="GHEA Grapalat"/>
          <w:b/>
        </w:rPr>
      </w:pPr>
    </w:p>
    <w:p w14:paraId="28917C14" w14:textId="77777777" w:rsidR="006C70E0" w:rsidRPr="00572A57" w:rsidRDefault="006C70E0" w:rsidP="006C70E0">
      <w:pPr>
        <w:widowControl w:val="0"/>
        <w:spacing w:after="160"/>
        <w:jc w:val="center"/>
        <w:rPr>
          <w:rFonts w:ascii="GHEA Grapalat" w:hAnsi="GHEA Grapalat"/>
          <w:b/>
        </w:rPr>
      </w:pPr>
      <w:r w:rsidRPr="00B138F3">
        <w:rPr>
          <w:rFonts w:ascii="GHEA Grapalat" w:hAnsi="GHEA Grapalat"/>
          <w:b/>
        </w:rPr>
        <w:t>2. Иные условия</w:t>
      </w:r>
    </w:p>
    <w:p w14:paraId="7051C542" w14:textId="77777777" w:rsidR="006C70E0" w:rsidRPr="00572A57" w:rsidRDefault="006C70E0" w:rsidP="006C70E0">
      <w:pPr>
        <w:widowControl w:val="0"/>
        <w:spacing w:after="160"/>
        <w:jc w:val="center"/>
        <w:rPr>
          <w:rFonts w:ascii="GHEA Grapalat" w:hAnsi="GHEA Grapalat" w:cs="GHEA Grapalat"/>
          <w:b/>
          <w:bCs/>
        </w:rPr>
      </w:pPr>
    </w:p>
    <w:p w14:paraId="0C096573" w14:textId="77777777" w:rsidR="006C70E0" w:rsidRPr="00B138F3" w:rsidRDefault="006C70E0" w:rsidP="006C70E0">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5F85929D" w14:textId="77777777" w:rsidR="006C70E0" w:rsidRPr="002A4554" w:rsidRDefault="006C70E0" w:rsidP="006C70E0">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225686D3" w14:textId="77777777" w:rsidR="006C70E0" w:rsidRPr="00B138F3"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2.2.1.</w:t>
      </w:r>
      <w:r w:rsidRPr="00B138F3">
        <w:rPr>
          <w:rFonts w:ascii="GHEA Grapalat" w:hAnsi="GHEA Grapalat"/>
        </w:rPr>
        <w:tab/>
        <w:t>Заказчик подтверждает, что Компания допустила нарушение договорных обязательств, а</w:t>
      </w:r>
    </w:p>
    <w:p w14:paraId="6C7F14CE" w14:textId="77777777" w:rsidR="006C70E0" w:rsidRPr="00B138F3" w:rsidDel="00A13215" w:rsidRDefault="006C70E0" w:rsidP="006C70E0">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24E1FF7" w14:textId="77777777" w:rsidR="006C70E0" w:rsidRPr="00B138F3" w:rsidRDefault="006C70E0" w:rsidP="006C70E0">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A2D2DC1" w14:textId="77777777" w:rsidR="006C70E0" w:rsidRPr="00B138F3" w:rsidRDefault="006C70E0" w:rsidP="006C70E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62413BF3" w14:textId="77777777" w:rsidR="006C70E0" w:rsidRPr="00B138F3" w:rsidRDefault="006C70E0" w:rsidP="006C70E0">
      <w:pPr>
        <w:widowControl w:val="0"/>
        <w:jc w:val="both"/>
        <w:rPr>
          <w:rFonts w:ascii="GHEA Grapalat" w:hAnsi="GHEA Grapalat"/>
        </w:rPr>
      </w:pPr>
      <w:r w:rsidRPr="00B138F3">
        <w:rPr>
          <w:rFonts w:ascii="GHEA Grapalat" w:hAnsi="GHEA Grapalat"/>
        </w:rPr>
        <w:t>_______________________________________</w:t>
      </w:r>
    </w:p>
    <w:p w14:paraId="7BA5B643" w14:textId="77777777" w:rsidR="006C70E0" w:rsidRPr="00B138F3" w:rsidRDefault="006C70E0" w:rsidP="006C70E0">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1F4E1224" w14:textId="77777777" w:rsidR="006C70E0" w:rsidRPr="00B138F3" w:rsidRDefault="006C70E0" w:rsidP="006C70E0">
      <w:pPr>
        <w:widowControl w:val="0"/>
        <w:jc w:val="both"/>
        <w:rPr>
          <w:rFonts w:ascii="GHEA Grapalat" w:hAnsi="GHEA Grapalat"/>
        </w:rPr>
      </w:pPr>
      <w:r w:rsidRPr="00B138F3">
        <w:rPr>
          <w:rFonts w:ascii="GHEA Grapalat" w:hAnsi="GHEA Grapalat"/>
        </w:rPr>
        <w:t>_______________________________________</w:t>
      </w:r>
    </w:p>
    <w:p w14:paraId="111AB4D7" w14:textId="77777777" w:rsidR="006C70E0" w:rsidRPr="00B138F3" w:rsidRDefault="006C70E0" w:rsidP="006C70E0">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89853B4" w14:textId="77777777" w:rsidR="006C70E0" w:rsidRPr="00B138F3" w:rsidRDefault="006C70E0" w:rsidP="006C70E0">
      <w:pPr>
        <w:widowControl w:val="0"/>
        <w:jc w:val="both"/>
        <w:rPr>
          <w:rFonts w:ascii="GHEA Grapalat" w:hAnsi="GHEA Grapalat"/>
        </w:rPr>
      </w:pPr>
      <w:r w:rsidRPr="00B138F3">
        <w:rPr>
          <w:rFonts w:ascii="GHEA Grapalat" w:hAnsi="GHEA Grapalat"/>
        </w:rPr>
        <w:t>_______________________________________</w:t>
      </w:r>
    </w:p>
    <w:p w14:paraId="16CFF1B1" w14:textId="77777777" w:rsidR="006C70E0" w:rsidRPr="00B138F3" w:rsidRDefault="006C70E0" w:rsidP="006C70E0">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4277C9D9" w14:textId="77777777" w:rsidR="006C70E0" w:rsidRPr="00B138F3" w:rsidRDefault="006C70E0" w:rsidP="006C70E0">
      <w:pPr>
        <w:widowControl w:val="0"/>
        <w:jc w:val="both"/>
        <w:rPr>
          <w:rFonts w:ascii="GHEA Grapalat" w:hAnsi="GHEA Grapalat"/>
        </w:rPr>
      </w:pPr>
      <w:r w:rsidRPr="00B138F3">
        <w:rPr>
          <w:rFonts w:ascii="GHEA Grapalat" w:hAnsi="GHEA Grapalat"/>
        </w:rPr>
        <w:t>_______________________________________</w:t>
      </w:r>
    </w:p>
    <w:p w14:paraId="08876CAB" w14:textId="77777777" w:rsidR="006C70E0" w:rsidRPr="00B138F3" w:rsidRDefault="006C70E0" w:rsidP="006C70E0">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4E607FA3" w14:textId="77777777" w:rsidR="006C70E0" w:rsidRPr="00B138F3" w:rsidRDefault="006C70E0" w:rsidP="006C70E0">
      <w:pPr>
        <w:widowControl w:val="0"/>
        <w:jc w:val="both"/>
        <w:rPr>
          <w:rFonts w:ascii="GHEA Grapalat" w:hAnsi="GHEA Grapalat"/>
        </w:rPr>
      </w:pPr>
      <w:r w:rsidRPr="00B138F3">
        <w:rPr>
          <w:rFonts w:ascii="GHEA Grapalat" w:hAnsi="GHEA Grapalat"/>
        </w:rPr>
        <w:t>_______________________________________</w:t>
      </w:r>
    </w:p>
    <w:p w14:paraId="670D6DCC" w14:textId="77777777" w:rsidR="006C70E0" w:rsidRPr="00B138F3" w:rsidRDefault="006C70E0" w:rsidP="006C70E0">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93A264C" w14:textId="77777777" w:rsidR="006C70E0" w:rsidRPr="00B138F3" w:rsidRDefault="006C70E0" w:rsidP="006C70E0">
      <w:pPr>
        <w:widowControl w:val="0"/>
        <w:jc w:val="both"/>
        <w:rPr>
          <w:rFonts w:ascii="GHEA Grapalat" w:hAnsi="GHEA Grapalat"/>
        </w:rPr>
      </w:pPr>
      <w:r w:rsidRPr="00B138F3">
        <w:rPr>
          <w:rFonts w:ascii="GHEA Grapalat" w:hAnsi="GHEA Grapalat"/>
        </w:rPr>
        <w:t>_______________________________________</w:t>
      </w:r>
    </w:p>
    <w:p w14:paraId="16DBD667" w14:textId="77777777" w:rsidR="006C70E0" w:rsidRPr="00B138F3" w:rsidRDefault="006C70E0" w:rsidP="006C70E0">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0ABCE804" w14:textId="77777777" w:rsidR="006C70E0" w:rsidRPr="00B138F3" w:rsidRDefault="006C70E0" w:rsidP="006C70E0">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6C70E0" w:rsidRPr="00B138F3" w14:paraId="66267D49"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1D9695" w14:textId="77777777" w:rsidR="006C70E0" w:rsidRPr="00B138F3" w:rsidRDefault="006C70E0" w:rsidP="00933407">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6C70E0" w:rsidRPr="00B138F3" w14:paraId="5FD3F8B5"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A14B55" w14:textId="77777777" w:rsidR="006C70E0" w:rsidRPr="00B138F3" w:rsidRDefault="006C70E0" w:rsidP="00933407">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6C70E0" w:rsidRPr="00B138F3" w14:paraId="2EB11D06" w14:textId="77777777" w:rsidTr="00933407">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92945" w14:textId="77777777" w:rsidR="006C70E0" w:rsidRPr="00B138F3" w:rsidRDefault="006C70E0" w:rsidP="00933407">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6C70E0" w:rsidRPr="00B138F3" w14:paraId="084453A6" w14:textId="77777777" w:rsidTr="00933407">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34AAA"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6C70E0" w:rsidRPr="00B138F3" w14:paraId="65677528"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49AC65"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6C70E0" w:rsidRPr="00B138F3" w14:paraId="0B25FA94"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0670E6"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6C70E0" w:rsidRPr="00B138F3" w14:paraId="7606921F"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0ABD22"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6C70E0" w:rsidRPr="00B138F3" w14:paraId="00DE86A8"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520A81E"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6C70E0" w:rsidRPr="00B138F3" w14:paraId="070D36D2"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E082F7"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6C70E0" w:rsidRPr="00B138F3" w14:paraId="1BDE0100" w14:textId="77777777" w:rsidTr="00933407">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CC353"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6C70E0" w:rsidRPr="00B138F3" w14:paraId="59A75AFD" w14:textId="77777777" w:rsidTr="00933407">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9192B"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6C70E0" w:rsidRPr="00B138F3" w14:paraId="206C3582" w14:textId="77777777" w:rsidTr="00933407">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A89FC"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6C70E0" w:rsidRPr="00B138F3" w14:paraId="1FAC1F19" w14:textId="77777777" w:rsidTr="00933407">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4D6F1A"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6C70E0" w:rsidRPr="00B138F3" w14:paraId="77F4483B"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31D63A"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6C70E0" w:rsidRPr="00B138F3" w14:paraId="70D317DF"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84057A"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6C70E0" w:rsidRPr="00B138F3" w14:paraId="745B4B6F"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47BE45"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6C70E0" w:rsidRPr="00B138F3" w14:paraId="0F742705" w14:textId="77777777" w:rsidTr="00933407">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69D097"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6C70E0" w:rsidRPr="00B138F3" w14:paraId="6C9F972C" w14:textId="77777777" w:rsidTr="00933407">
        <w:trPr>
          <w:trHeight w:val="424"/>
        </w:trPr>
        <w:tc>
          <w:tcPr>
            <w:tcW w:w="10980" w:type="dxa"/>
            <w:gridSpan w:val="2"/>
            <w:tcBorders>
              <w:top w:val="single" w:sz="4" w:space="0" w:color="auto"/>
              <w:left w:val="single" w:sz="4" w:space="0" w:color="auto"/>
              <w:right w:val="single" w:sz="4" w:space="0" w:color="000000"/>
            </w:tcBorders>
            <w:noWrap/>
            <w:vAlign w:val="bottom"/>
          </w:tcPr>
          <w:p w14:paraId="7609AF86"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6C70E0" w:rsidRPr="00B138F3" w14:paraId="1A68F9C7"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77579D" w14:textId="77777777" w:rsidR="006C70E0" w:rsidRPr="00B138F3" w:rsidRDefault="006C70E0" w:rsidP="00933407">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6C70E0" w:rsidRPr="00B138F3" w14:paraId="50A31ACF" w14:textId="77777777" w:rsidTr="00933407">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315AB" w14:textId="77777777" w:rsidR="006C70E0" w:rsidRPr="00B138F3" w:rsidRDefault="006C70E0" w:rsidP="00933407">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6C70E0" w:rsidRPr="00B138F3" w14:paraId="7E51B0FB" w14:textId="77777777" w:rsidTr="00933407">
        <w:trPr>
          <w:trHeight w:val="2194"/>
        </w:trPr>
        <w:tc>
          <w:tcPr>
            <w:tcW w:w="5616" w:type="dxa"/>
            <w:tcBorders>
              <w:top w:val="nil"/>
              <w:left w:val="single" w:sz="4" w:space="0" w:color="auto"/>
              <w:bottom w:val="single" w:sz="4" w:space="0" w:color="auto"/>
              <w:right w:val="single" w:sz="4" w:space="0" w:color="auto"/>
            </w:tcBorders>
            <w:noWrap/>
            <w:vAlign w:val="bottom"/>
          </w:tcPr>
          <w:p w14:paraId="1C48614D" w14:textId="77777777" w:rsidR="006C70E0" w:rsidRPr="00B138F3" w:rsidRDefault="006C70E0" w:rsidP="00933407">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1FC9823E" w14:textId="77777777" w:rsidR="006C70E0" w:rsidRPr="00B138F3" w:rsidRDefault="006C70E0" w:rsidP="00933407">
            <w:pPr>
              <w:widowControl w:val="0"/>
              <w:spacing w:after="160"/>
              <w:rPr>
                <w:rFonts w:ascii="GHEA Grapalat" w:hAnsi="GHEA Grapalat" w:cs="Sylfaen"/>
              </w:rPr>
            </w:pPr>
          </w:p>
          <w:p w14:paraId="10965201" w14:textId="77777777" w:rsidR="006C70E0" w:rsidRPr="00B138F3" w:rsidRDefault="006C70E0" w:rsidP="00933407">
            <w:pPr>
              <w:widowControl w:val="0"/>
              <w:spacing w:after="160"/>
              <w:jc w:val="right"/>
              <w:rPr>
                <w:rFonts w:ascii="GHEA Grapalat" w:hAnsi="GHEA Grapalat" w:cs="Tahoma"/>
              </w:rPr>
            </w:pPr>
            <w:r w:rsidRPr="00B138F3">
              <w:rPr>
                <w:rFonts w:ascii="GHEA Grapalat" w:hAnsi="GHEA Grapalat"/>
              </w:rPr>
              <w:t>/____________________/</w:t>
            </w:r>
          </w:p>
          <w:p w14:paraId="71D49CCB" w14:textId="77777777" w:rsidR="006C70E0" w:rsidRPr="00B138F3" w:rsidRDefault="006C70E0" w:rsidP="00933407">
            <w:pPr>
              <w:widowControl w:val="0"/>
              <w:spacing w:after="160"/>
              <w:rPr>
                <w:rFonts w:ascii="GHEA Grapalat" w:hAnsi="GHEA Grapalat" w:cs="Sylfaen"/>
              </w:rPr>
            </w:pPr>
          </w:p>
          <w:p w14:paraId="04900CF0"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/____________________/</w:t>
            </w:r>
          </w:p>
          <w:p w14:paraId="254D09F6" w14:textId="77777777" w:rsidR="006C70E0" w:rsidRPr="00B138F3" w:rsidRDefault="006C70E0" w:rsidP="00933407">
            <w:pPr>
              <w:widowControl w:val="0"/>
              <w:spacing w:after="160"/>
              <w:rPr>
                <w:rFonts w:ascii="GHEA Grapalat" w:hAnsi="GHEA Grapalat" w:cs="Sylfaen"/>
              </w:rPr>
            </w:pPr>
          </w:p>
          <w:p w14:paraId="1783F3BE" w14:textId="77777777" w:rsidR="006C70E0" w:rsidRPr="00B138F3" w:rsidRDefault="006C70E0" w:rsidP="00933407">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C2A7D8A" w14:textId="77777777" w:rsidR="006C70E0" w:rsidRPr="00B138F3" w:rsidRDefault="006C70E0" w:rsidP="00933407">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51EF5D8" w14:textId="77777777" w:rsidR="006C70E0" w:rsidRPr="00B138F3" w:rsidRDefault="006C70E0" w:rsidP="00933407">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4FCA29B9" w14:textId="77777777" w:rsidR="006C70E0" w:rsidRPr="00B138F3" w:rsidRDefault="006C70E0" w:rsidP="00933407">
            <w:pPr>
              <w:widowControl w:val="0"/>
              <w:spacing w:after="160"/>
              <w:rPr>
                <w:rFonts w:ascii="GHEA Grapalat" w:hAnsi="GHEA Grapalat" w:cs="Sylfaen"/>
              </w:rPr>
            </w:pPr>
          </w:p>
          <w:p w14:paraId="19AF7846"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/____________________/</w:t>
            </w:r>
          </w:p>
          <w:p w14:paraId="7BA5D5A4" w14:textId="77777777" w:rsidR="006C70E0" w:rsidRPr="00B138F3" w:rsidRDefault="006C70E0" w:rsidP="00933407">
            <w:pPr>
              <w:widowControl w:val="0"/>
              <w:spacing w:after="160"/>
              <w:jc w:val="right"/>
              <w:rPr>
                <w:rFonts w:ascii="GHEA Grapalat" w:hAnsi="GHEA Grapalat" w:cs="Tahoma"/>
              </w:rPr>
            </w:pPr>
          </w:p>
          <w:p w14:paraId="2401E7F8"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/____________________/</w:t>
            </w:r>
          </w:p>
          <w:p w14:paraId="782CE471" w14:textId="77777777" w:rsidR="006C70E0" w:rsidRPr="00B138F3" w:rsidRDefault="006C70E0" w:rsidP="00933407">
            <w:pPr>
              <w:widowControl w:val="0"/>
              <w:spacing w:after="160"/>
              <w:rPr>
                <w:rFonts w:ascii="GHEA Grapalat" w:hAnsi="GHEA Grapalat" w:cs="Sylfaen"/>
              </w:rPr>
            </w:pPr>
          </w:p>
          <w:p w14:paraId="6D44AA99" w14:textId="77777777" w:rsidR="006C70E0" w:rsidRPr="00B138F3" w:rsidRDefault="006C70E0" w:rsidP="00933407">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6C70E0" w:rsidRPr="00B138F3" w14:paraId="4D638773" w14:textId="77777777" w:rsidTr="00933407">
        <w:trPr>
          <w:trHeight w:val="2194"/>
        </w:trPr>
        <w:tc>
          <w:tcPr>
            <w:tcW w:w="5616" w:type="dxa"/>
            <w:tcBorders>
              <w:top w:val="single" w:sz="4" w:space="0" w:color="auto"/>
              <w:left w:val="single" w:sz="4" w:space="0" w:color="auto"/>
              <w:right w:val="single" w:sz="4" w:space="0" w:color="auto"/>
            </w:tcBorders>
            <w:noWrap/>
            <w:vAlign w:val="bottom"/>
          </w:tcPr>
          <w:p w14:paraId="1EFF81B3" w14:textId="77777777" w:rsidR="006C70E0" w:rsidRPr="00B138F3" w:rsidRDefault="006C70E0" w:rsidP="00933407">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4B1F74E3" w14:textId="77777777" w:rsidR="006C70E0" w:rsidRPr="00B138F3" w:rsidRDefault="006C70E0" w:rsidP="00933407">
            <w:pPr>
              <w:widowControl w:val="0"/>
              <w:spacing w:after="160"/>
              <w:rPr>
                <w:rFonts w:ascii="GHEA Grapalat" w:hAnsi="GHEA Grapalat"/>
              </w:rPr>
            </w:pPr>
          </w:p>
          <w:p w14:paraId="10D3FF89" w14:textId="77777777" w:rsidR="006C70E0" w:rsidRPr="00B138F3" w:rsidRDefault="006C70E0" w:rsidP="00933407">
            <w:pPr>
              <w:widowControl w:val="0"/>
              <w:jc w:val="right"/>
              <w:rPr>
                <w:rFonts w:ascii="GHEA Grapalat" w:hAnsi="GHEA Grapalat" w:cs="Tahoma"/>
              </w:rPr>
            </w:pPr>
            <w:r w:rsidRPr="00B138F3">
              <w:rPr>
                <w:rFonts w:ascii="GHEA Grapalat" w:hAnsi="GHEA Grapalat"/>
              </w:rPr>
              <w:t>/____________________/</w:t>
            </w:r>
          </w:p>
          <w:p w14:paraId="2FFEE0CB" w14:textId="77777777" w:rsidR="006C70E0" w:rsidRPr="00B138F3" w:rsidRDefault="006C70E0" w:rsidP="00933407">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002A429" w14:textId="77777777" w:rsidR="006C70E0" w:rsidRPr="00B138F3" w:rsidRDefault="006C70E0" w:rsidP="00933407">
            <w:pPr>
              <w:widowControl w:val="0"/>
              <w:spacing w:after="160"/>
              <w:rPr>
                <w:rFonts w:ascii="GHEA Grapalat" w:hAnsi="GHEA Grapalat" w:cs="Tahoma"/>
              </w:rPr>
            </w:pPr>
          </w:p>
          <w:p w14:paraId="60609F9F" w14:textId="77777777" w:rsidR="006C70E0" w:rsidRPr="00B138F3" w:rsidRDefault="006C70E0" w:rsidP="00933407">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75D871B9" w14:textId="77777777" w:rsidR="006C70E0" w:rsidRPr="00B138F3" w:rsidRDefault="006C70E0" w:rsidP="00933407">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B8FB3AE" w14:textId="77777777" w:rsidR="006C70E0" w:rsidRPr="00B138F3" w:rsidRDefault="006C70E0" w:rsidP="00933407">
            <w:pPr>
              <w:widowControl w:val="0"/>
              <w:spacing w:after="160"/>
              <w:rPr>
                <w:rFonts w:ascii="GHEA Grapalat" w:hAnsi="GHEA Grapalat" w:cs="Tahoma"/>
              </w:rPr>
            </w:pPr>
          </w:p>
          <w:p w14:paraId="22ECDC3A" w14:textId="77777777" w:rsidR="006C70E0" w:rsidRPr="00B138F3" w:rsidRDefault="006C70E0" w:rsidP="00933407">
            <w:pPr>
              <w:widowControl w:val="0"/>
              <w:jc w:val="right"/>
              <w:rPr>
                <w:rFonts w:ascii="GHEA Grapalat" w:hAnsi="GHEA Grapalat" w:cs="Tahoma"/>
              </w:rPr>
            </w:pPr>
            <w:r w:rsidRPr="00B138F3">
              <w:rPr>
                <w:rFonts w:ascii="GHEA Grapalat" w:hAnsi="GHEA Grapalat"/>
              </w:rPr>
              <w:t>/____________________/</w:t>
            </w:r>
          </w:p>
          <w:p w14:paraId="73C95184" w14:textId="77777777" w:rsidR="006C70E0" w:rsidRPr="00B138F3" w:rsidRDefault="006C70E0" w:rsidP="00933407">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D493ADA" w14:textId="77777777" w:rsidR="006C70E0" w:rsidRPr="00B138F3" w:rsidRDefault="006C70E0" w:rsidP="00933407">
            <w:pPr>
              <w:widowControl w:val="0"/>
              <w:spacing w:after="160"/>
              <w:rPr>
                <w:rFonts w:ascii="GHEA Grapalat" w:hAnsi="GHEA Grapalat" w:cs="Arial"/>
              </w:rPr>
            </w:pPr>
          </w:p>
        </w:tc>
      </w:tr>
      <w:tr w:rsidR="006C70E0" w:rsidRPr="00B138F3" w14:paraId="6E1BAF81" w14:textId="77777777" w:rsidTr="00933407">
        <w:trPr>
          <w:trHeight w:val="2194"/>
        </w:trPr>
        <w:tc>
          <w:tcPr>
            <w:tcW w:w="5616" w:type="dxa"/>
            <w:tcBorders>
              <w:top w:val="nil"/>
              <w:left w:val="single" w:sz="4" w:space="0" w:color="auto"/>
              <w:bottom w:val="single" w:sz="4" w:space="0" w:color="auto"/>
              <w:right w:val="single" w:sz="4" w:space="0" w:color="auto"/>
            </w:tcBorders>
            <w:noWrap/>
            <w:vAlign w:val="bottom"/>
          </w:tcPr>
          <w:p w14:paraId="7E5020D6" w14:textId="77777777" w:rsidR="006C70E0" w:rsidRPr="00B138F3" w:rsidRDefault="006C70E0" w:rsidP="00933407">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308BEAE" w14:textId="77777777" w:rsidR="006C70E0" w:rsidRPr="00B138F3" w:rsidRDefault="006C70E0" w:rsidP="00933407">
            <w:pPr>
              <w:widowControl w:val="0"/>
              <w:spacing w:after="160"/>
              <w:rPr>
                <w:rFonts w:ascii="GHEA Grapalat" w:hAnsi="GHEA Grapalat" w:cs="Sylfaen"/>
              </w:rPr>
            </w:pPr>
          </w:p>
          <w:p w14:paraId="61880CAC" w14:textId="77777777" w:rsidR="006C70E0" w:rsidRPr="00B138F3" w:rsidRDefault="006C70E0" w:rsidP="00933407">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B5B1F2A" w14:textId="77777777" w:rsidR="006C70E0" w:rsidRPr="00B138F3" w:rsidRDefault="006C70E0" w:rsidP="00933407">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31C771B0" w14:textId="77777777" w:rsidR="006C70E0" w:rsidRPr="00B138F3" w:rsidRDefault="006C70E0" w:rsidP="00933407">
            <w:pPr>
              <w:widowControl w:val="0"/>
              <w:spacing w:after="160"/>
              <w:rPr>
                <w:rFonts w:ascii="GHEA Grapalat" w:hAnsi="GHEA Grapalat"/>
              </w:rPr>
            </w:pPr>
          </w:p>
          <w:p w14:paraId="4B614833" w14:textId="77777777" w:rsidR="006C70E0" w:rsidRPr="00B138F3" w:rsidRDefault="006C70E0" w:rsidP="00933407">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3728E60B" w14:textId="77777777" w:rsidR="006C70E0" w:rsidRPr="00B138F3" w:rsidRDefault="006C70E0" w:rsidP="006C70E0">
      <w:pPr>
        <w:widowControl w:val="0"/>
        <w:spacing w:after="160"/>
        <w:jc w:val="center"/>
        <w:rPr>
          <w:rFonts w:ascii="GHEA Grapalat" w:hAnsi="GHEA Grapalat" w:cs="Sylfaen"/>
        </w:rPr>
      </w:pPr>
    </w:p>
    <w:p w14:paraId="370E0957" w14:textId="77777777" w:rsidR="006C70E0" w:rsidRPr="00B138F3" w:rsidRDefault="006C70E0" w:rsidP="006C70E0">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089242D" w14:textId="77777777" w:rsidR="006C70E0" w:rsidRPr="00B138F3" w:rsidRDefault="006C70E0" w:rsidP="006C70E0">
      <w:pPr>
        <w:rPr>
          <w:rFonts w:ascii="GHEA Grapalat" w:hAnsi="GHEA Grapalat" w:cs="Sylfaen"/>
        </w:rPr>
      </w:pPr>
      <w:r w:rsidRPr="00B138F3">
        <w:rPr>
          <w:rFonts w:ascii="GHEA Grapalat" w:hAnsi="GHEA Grapalat" w:cs="Sylfaen"/>
        </w:rPr>
        <w:br w:type="page"/>
      </w:r>
    </w:p>
    <w:p w14:paraId="183D9676" w14:textId="77777777" w:rsidR="006C70E0" w:rsidRPr="00B138F3" w:rsidRDefault="006C70E0" w:rsidP="006C70E0">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C70E0" w:rsidRPr="00B138F3" w14:paraId="5E2BB8A3"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C1E49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626C3A44"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D043DBC"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56C138E0"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4DAFD2A6"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D310C02"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DA6A38A"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4CDC8D85"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442DFD7C"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3362538B"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6C70E0" w:rsidRPr="00B138F3" w14:paraId="36CB0EB3" w14:textId="77777777" w:rsidTr="00933407">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572772"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0911F47"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A69989E"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2010DD96"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2118FEB" w14:textId="77777777" w:rsidR="006C70E0" w:rsidRPr="00B138F3" w:rsidRDefault="006C70E0" w:rsidP="00933407">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6C70E0" w:rsidRPr="00B138F3" w14:paraId="00796726"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FFCB2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E22A1F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51AC5D0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C7A407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0719E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6C70E0" w:rsidRPr="00B138F3" w14:paraId="5439E0D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76C11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2D9A616" w14:textId="77777777" w:rsidR="006C70E0" w:rsidRPr="00B138F3" w:rsidRDefault="006C70E0" w:rsidP="00933407">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2C5511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C3C01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EABE9E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6C70E0" w:rsidRPr="00B138F3" w14:paraId="28BE2315"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39DB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75D710" w14:textId="77777777" w:rsidR="006C70E0" w:rsidRPr="00B138F3" w:rsidRDefault="006C70E0" w:rsidP="00933407">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CC83E0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007BB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9802C3" w14:textId="77777777" w:rsidR="006C70E0" w:rsidRPr="00B138F3" w:rsidRDefault="006C70E0" w:rsidP="0093340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CAECB6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6C70E0" w:rsidRPr="00B138F3" w14:paraId="00FF0B4C"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54AF5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8D7D78D" w14:textId="77777777" w:rsidR="006C70E0" w:rsidRPr="00B138F3" w:rsidRDefault="006C70E0" w:rsidP="00933407">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1B751D7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F8C8A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137A29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E662DF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6E91E20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61018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B857F1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B69D79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7FCEB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7028F6D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4BA1885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991D9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6118EE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AA4652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C8465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3FE0B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A9C5CD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4B69F65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7E68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753344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E09C8A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63C3B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6578EB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80B7A9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583B2CC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BAC5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FAF457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207F6F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9A1F5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1B0729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929EB7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6C70E0" w:rsidRPr="00B138F3" w14:paraId="6D4F9582"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32254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BCC5A0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9A76EF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5946E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70132A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4020A3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81241F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2783C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3F7445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0053EF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4CFAD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3F1E8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882415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6C70E0" w:rsidRPr="00B138F3" w14:paraId="202F8902"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7A390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EEAFBF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07D1099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6913E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2CA9E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F7E026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6E53172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A7C5C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15C2C8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82515D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1C3375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92DD50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75300F0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AC45A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5FF8F5B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CF6D2A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FC4FD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18F0E9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382EC45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4D259781"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BC96C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0F1C64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26509E8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DDBFB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F1084D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C49F7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6C70E0" w:rsidRPr="00B138F3" w14:paraId="22D73680"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32079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85A93A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05E07A4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BF467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7FE185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9F7CF4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6C70E0" w:rsidRPr="00B138F3" w14:paraId="00716C4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529B5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3D1D9C4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401944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A1657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9BF717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6C70E0" w:rsidRPr="00B138F3" w14:paraId="2EC2538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54A00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3B8C5FD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345E05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BD076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40D10BE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6C70E0" w:rsidRPr="00B138F3" w14:paraId="5D6326D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BBEEE"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0DA89C9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88BDE2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D6C98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2FDF27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134BC8C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1BD5C97D"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D5825C" w14:textId="77777777" w:rsidR="006C70E0" w:rsidRPr="00B138F3" w:rsidDel="0010680B"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CF6DA1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1A6A7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25E13" w14:textId="77777777" w:rsidR="006C70E0" w:rsidRPr="00B138F3" w:rsidRDefault="006C70E0" w:rsidP="0093340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B8FBD65" w14:textId="77777777" w:rsidR="006C70E0" w:rsidRPr="00B138F3" w:rsidRDefault="006C70E0" w:rsidP="00933407">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746191E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E27117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6C70E0" w:rsidRPr="00B138F3" w14:paraId="3FE300CA"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9F904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B6F0C1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E30E5B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A73C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16782C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B104FE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BD61B5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6C70E0" w:rsidRPr="00B138F3" w14:paraId="60F1019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223B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141179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933F71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9A42E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04ADA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487639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9049C6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6C70E0" w:rsidRPr="00B138F3" w14:paraId="62B2608C"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D8015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31B717A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813475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A4E77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F509AA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24A7540" w14:textId="77777777" w:rsidR="006C70E0" w:rsidRPr="00B138F3" w:rsidRDefault="006C70E0" w:rsidP="00933407">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D80FE0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14:paraId="189D397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6C70E0" w:rsidRPr="00B138F3" w14:paraId="2FD7C01B"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EBE4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C46F82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9AA8692"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F974C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6025CD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3B0C73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6C70E0" w:rsidRPr="00B138F3" w14:paraId="258119F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F1A2F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0B0527A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CE4626"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65F78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DD6283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BD1EA4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F164C7C"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6C70E0" w:rsidRPr="00B138F3" w14:paraId="7BB3C470"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CD3E2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0D5D42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637C2C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38A03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B66455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D7F6788"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188DBC7E"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83FC7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4784959"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5A2D46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BBD4B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ADCC4D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277CA04"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3DA05304"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84FAB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89379F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CBA4AF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DA26C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0EFD6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F1C5972"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29B5E797"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9D89C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8BC9D5F"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6EE10D1"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07EA7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8BA5DC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0AB6105"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5135B3B3"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825F7A"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E959A13"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447AB4"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A244740"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CCE1F77"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A9A016F" w14:textId="77777777" w:rsidR="006C70E0" w:rsidRPr="00B138F3" w:rsidRDefault="006C70E0" w:rsidP="00933407">
            <w:pPr>
              <w:widowControl w:val="0"/>
              <w:spacing w:after="120"/>
              <w:jc w:val="center"/>
              <w:rPr>
                <w:rFonts w:ascii="GHEA Grapalat" w:hAnsi="GHEA Grapalat"/>
                <w:sz w:val="18"/>
                <w:szCs w:val="18"/>
              </w:rPr>
            </w:pPr>
          </w:p>
        </w:tc>
      </w:tr>
      <w:tr w:rsidR="006C70E0" w:rsidRPr="00B138F3" w14:paraId="5933AE98" w14:textId="77777777" w:rsidTr="00933407">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3BB298"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13F3F85"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274A40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FC5DB7D"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4822BAB" w14:textId="77777777" w:rsidR="006C70E0" w:rsidRPr="00B138F3" w:rsidRDefault="006C70E0" w:rsidP="00933407">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D2271F" w14:textId="77777777" w:rsidR="006C70E0" w:rsidRPr="00B138F3" w:rsidRDefault="006C70E0" w:rsidP="00933407">
            <w:pPr>
              <w:widowControl w:val="0"/>
              <w:spacing w:after="120"/>
              <w:jc w:val="center"/>
              <w:rPr>
                <w:rFonts w:ascii="GHEA Grapalat" w:hAnsi="GHEA Grapalat"/>
                <w:sz w:val="18"/>
                <w:szCs w:val="18"/>
              </w:rPr>
            </w:pPr>
          </w:p>
        </w:tc>
      </w:tr>
    </w:tbl>
    <w:p w14:paraId="2114773A" w14:textId="77777777" w:rsidR="00F331AD" w:rsidRPr="002A4554" w:rsidRDefault="00F331AD" w:rsidP="000A214C">
      <w:pPr>
        <w:widowControl w:val="0"/>
        <w:spacing w:after="160"/>
        <w:jc w:val="right"/>
        <w:rPr>
          <w:rFonts w:ascii="GHEA Grapalat" w:hAnsi="GHEA Grapalat"/>
          <w:i/>
        </w:rPr>
      </w:pPr>
    </w:p>
    <w:p w14:paraId="292E9F19" w14:textId="77777777" w:rsidR="00F331AD" w:rsidRPr="002A4554" w:rsidRDefault="00F331AD" w:rsidP="000A214C">
      <w:pPr>
        <w:widowControl w:val="0"/>
        <w:spacing w:after="160"/>
        <w:jc w:val="right"/>
        <w:rPr>
          <w:rFonts w:ascii="GHEA Grapalat" w:hAnsi="GHEA Grapalat"/>
          <w:i/>
        </w:rPr>
      </w:pPr>
    </w:p>
    <w:p w14:paraId="3841D2DA" w14:textId="77777777" w:rsidR="006C70E0" w:rsidRDefault="006C70E0" w:rsidP="000A7CC2">
      <w:pPr>
        <w:pStyle w:val="BodyTextIndent3"/>
        <w:widowControl w:val="0"/>
        <w:spacing w:line="240" w:lineRule="auto"/>
        <w:jc w:val="right"/>
        <w:rPr>
          <w:rFonts w:ascii="GHEA Grapalat" w:hAnsi="GHEA Grapalat"/>
          <w:b/>
        </w:rPr>
      </w:pPr>
    </w:p>
    <w:p w14:paraId="1EAD285D" w14:textId="77777777" w:rsidR="006C70E0" w:rsidRDefault="006C70E0" w:rsidP="000A7CC2">
      <w:pPr>
        <w:pStyle w:val="BodyTextIndent3"/>
        <w:widowControl w:val="0"/>
        <w:spacing w:line="240" w:lineRule="auto"/>
        <w:jc w:val="right"/>
        <w:rPr>
          <w:rFonts w:ascii="GHEA Grapalat" w:hAnsi="GHEA Grapalat"/>
          <w:b/>
        </w:rPr>
      </w:pPr>
    </w:p>
    <w:p w14:paraId="2C1C3EE5" w14:textId="77777777" w:rsidR="006C70E0" w:rsidRDefault="006C70E0" w:rsidP="000A7CC2">
      <w:pPr>
        <w:pStyle w:val="BodyTextIndent3"/>
        <w:widowControl w:val="0"/>
        <w:spacing w:line="240" w:lineRule="auto"/>
        <w:jc w:val="right"/>
        <w:rPr>
          <w:rFonts w:ascii="GHEA Grapalat" w:hAnsi="GHEA Grapalat"/>
          <w:b/>
        </w:rPr>
      </w:pPr>
    </w:p>
    <w:p w14:paraId="34FC05D4" w14:textId="77777777" w:rsidR="006C70E0" w:rsidRDefault="006C70E0" w:rsidP="000A7CC2">
      <w:pPr>
        <w:pStyle w:val="BodyTextIndent3"/>
        <w:widowControl w:val="0"/>
        <w:spacing w:line="240" w:lineRule="auto"/>
        <w:jc w:val="right"/>
        <w:rPr>
          <w:rFonts w:ascii="GHEA Grapalat" w:hAnsi="GHEA Grapalat"/>
          <w:b/>
        </w:rPr>
      </w:pPr>
    </w:p>
    <w:p w14:paraId="7AE15ED6" w14:textId="77777777" w:rsidR="006C70E0" w:rsidRDefault="006C70E0" w:rsidP="000A7CC2">
      <w:pPr>
        <w:pStyle w:val="BodyTextIndent3"/>
        <w:widowControl w:val="0"/>
        <w:spacing w:line="240" w:lineRule="auto"/>
        <w:jc w:val="right"/>
        <w:rPr>
          <w:rFonts w:ascii="GHEA Grapalat" w:hAnsi="GHEA Grapalat"/>
          <w:b/>
        </w:rPr>
      </w:pPr>
    </w:p>
    <w:p w14:paraId="28D12349" w14:textId="77777777" w:rsidR="006C70E0" w:rsidRDefault="006C70E0" w:rsidP="000A7CC2">
      <w:pPr>
        <w:pStyle w:val="BodyTextIndent3"/>
        <w:widowControl w:val="0"/>
        <w:spacing w:line="240" w:lineRule="auto"/>
        <w:jc w:val="right"/>
        <w:rPr>
          <w:rFonts w:ascii="GHEA Grapalat" w:hAnsi="GHEA Grapalat"/>
          <w:b/>
        </w:rPr>
      </w:pPr>
    </w:p>
    <w:p w14:paraId="08B2B006" w14:textId="77777777" w:rsidR="006C70E0" w:rsidRDefault="006C70E0" w:rsidP="000A7CC2">
      <w:pPr>
        <w:pStyle w:val="BodyTextIndent3"/>
        <w:widowControl w:val="0"/>
        <w:spacing w:line="240" w:lineRule="auto"/>
        <w:jc w:val="right"/>
        <w:rPr>
          <w:rFonts w:ascii="GHEA Grapalat" w:hAnsi="GHEA Grapalat"/>
          <w:b/>
        </w:rPr>
      </w:pPr>
    </w:p>
    <w:p w14:paraId="033F8CC3" w14:textId="77777777" w:rsidR="006C70E0" w:rsidRDefault="006C70E0" w:rsidP="000A7CC2">
      <w:pPr>
        <w:pStyle w:val="BodyTextIndent3"/>
        <w:widowControl w:val="0"/>
        <w:spacing w:line="240" w:lineRule="auto"/>
        <w:jc w:val="right"/>
        <w:rPr>
          <w:rFonts w:ascii="GHEA Grapalat" w:hAnsi="GHEA Grapalat"/>
          <w:b/>
        </w:rPr>
      </w:pPr>
    </w:p>
    <w:p w14:paraId="1AC83DB1" w14:textId="77777777" w:rsidR="006C70E0" w:rsidRDefault="006C70E0" w:rsidP="000A7CC2">
      <w:pPr>
        <w:pStyle w:val="BodyTextIndent3"/>
        <w:widowControl w:val="0"/>
        <w:spacing w:line="240" w:lineRule="auto"/>
        <w:jc w:val="right"/>
        <w:rPr>
          <w:rFonts w:ascii="GHEA Grapalat" w:hAnsi="GHEA Grapalat"/>
          <w:b/>
        </w:rPr>
      </w:pPr>
    </w:p>
    <w:p w14:paraId="2DE9F262" w14:textId="77777777" w:rsidR="006C70E0" w:rsidRDefault="006C70E0" w:rsidP="000A7CC2">
      <w:pPr>
        <w:pStyle w:val="BodyTextIndent3"/>
        <w:widowControl w:val="0"/>
        <w:spacing w:line="240" w:lineRule="auto"/>
        <w:jc w:val="right"/>
        <w:rPr>
          <w:rFonts w:ascii="GHEA Grapalat" w:hAnsi="GHEA Grapalat"/>
          <w:b/>
        </w:rPr>
      </w:pPr>
    </w:p>
    <w:p w14:paraId="5B9435D1" w14:textId="77777777" w:rsidR="006C70E0" w:rsidRDefault="006C70E0" w:rsidP="000A7CC2">
      <w:pPr>
        <w:pStyle w:val="BodyTextIndent3"/>
        <w:widowControl w:val="0"/>
        <w:spacing w:line="240" w:lineRule="auto"/>
        <w:jc w:val="right"/>
        <w:rPr>
          <w:rFonts w:ascii="GHEA Grapalat" w:hAnsi="GHEA Grapalat"/>
          <w:b/>
        </w:rPr>
      </w:pPr>
    </w:p>
    <w:p w14:paraId="6A18B5B5" w14:textId="77777777" w:rsidR="006C70E0" w:rsidRDefault="006C70E0" w:rsidP="000A7CC2">
      <w:pPr>
        <w:pStyle w:val="BodyTextIndent3"/>
        <w:widowControl w:val="0"/>
        <w:spacing w:line="240" w:lineRule="auto"/>
        <w:jc w:val="right"/>
        <w:rPr>
          <w:rFonts w:ascii="GHEA Grapalat" w:hAnsi="GHEA Grapalat"/>
          <w:b/>
        </w:rPr>
      </w:pPr>
    </w:p>
    <w:p w14:paraId="7FF6503F" w14:textId="77777777" w:rsidR="006C70E0" w:rsidRDefault="006C70E0" w:rsidP="000A7CC2">
      <w:pPr>
        <w:pStyle w:val="BodyTextIndent3"/>
        <w:widowControl w:val="0"/>
        <w:spacing w:line="240" w:lineRule="auto"/>
        <w:jc w:val="right"/>
        <w:rPr>
          <w:rFonts w:ascii="GHEA Grapalat" w:hAnsi="GHEA Grapalat"/>
          <w:b/>
        </w:rPr>
      </w:pPr>
    </w:p>
    <w:p w14:paraId="47A32A6A" w14:textId="77777777" w:rsidR="006C70E0" w:rsidRDefault="006C70E0" w:rsidP="000A7CC2">
      <w:pPr>
        <w:pStyle w:val="BodyTextIndent3"/>
        <w:widowControl w:val="0"/>
        <w:spacing w:line="240" w:lineRule="auto"/>
        <w:jc w:val="right"/>
        <w:rPr>
          <w:rFonts w:ascii="GHEA Grapalat" w:hAnsi="GHEA Grapalat"/>
          <w:b/>
        </w:rPr>
      </w:pPr>
    </w:p>
    <w:p w14:paraId="43039457" w14:textId="77777777" w:rsidR="006C70E0" w:rsidRDefault="006C70E0" w:rsidP="000A7CC2">
      <w:pPr>
        <w:pStyle w:val="BodyTextIndent3"/>
        <w:widowControl w:val="0"/>
        <w:spacing w:line="240" w:lineRule="auto"/>
        <w:jc w:val="right"/>
        <w:rPr>
          <w:rFonts w:ascii="GHEA Grapalat" w:hAnsi="GHEA Grapalat"/>
          <w:b/>
        </w:rPr>
      </w:pPr>
    </w:p>
    <w:p w14:paraId="7ABD6166" w14:textId="77777777" w:rsidR="006C70E0" w:rsidRDefault="006C70E0" w:rsidP="000A7CC2">
      <w:pPr>
        <w:pStyle w:val="BodyTextIndent3"/>
        <w:widowControl w:val="0"/>
        <w:spacing w:line="240" w:lineRule="auto"/>
        <w:jc w:val="right"/>
        <w:rPr>
          <w:rFonts w:ascii="GHEA Grapalat" w:hAnsi="GHEA Grapalat"/>
          <w:b/>
        </w:rPr>
      </w:pPr>
    </w:p>
    <w:p w14:paraId="3644DAEE" w14:textId="77777777" w:rsidR="006C70E0" w:rsidRDefault="006C70E0" w:rsidP="000A7CC2">
      <w:pPr>
        <w:pStyle w:val="BodyTextIndent3"/>
        <w:widowControl w:val="0"/>
        <w:spacing w:line="240" w:lineRule="auto"/>
        <w:jc w:val="right"/>
        <w:rPr>
          <w:rFonts w:ascii="GHEA Grapalat" w:hAnsi="GHEA Grapalat"/>
          <w:b/>
        </w:rPr>
      </w:pPr>
    </w:p>
    <w:p w14:paraId="458B2291" w14:textId="77777777" w:rsidR="006C70E0" w:rsidRDefault="006C70E0" w:rsidP="000A7CC2">
      <w:pPr>
        <w:pStyle w:val="BodyTextIndent3"/>
        <w:widowControl w:val="0"/>
        <w:spacing w:line="240" w:lineRule="auto"/>
        <w:jc w:val="right"/>
        <w:rPr>
          <w:rFonts w:ascii="GHEA Grapalat" w:hAnsi="GHEA Grapalat"/>
          <w:b/>
        </w:rPr>
      </w:pPr>
    </w:p>
    <w:p w14:paraId="4B4D551D" w14:textId="77777777" w:rsidR="006C70E0" w:rsidRDefault="006C70E0" w:rsidP="000A7CC2">
      <w:pPr>
        <w:pStyle w:val="BodyTextIndent3"/>
        <w:widowControl w:val="0"/>
        <w:spacing w:line="240" w:lineRule="auto"/>
        <w:jc w:val="right"/>
        <w:rPr>
          <w:rFonts w:ascii="GHEA Grapalat" w:hAnsi="GHEA Grapalat"/>
          <w:b/>
        </w:rPr>
      </w:pPr>
    </w:p>
    <w:p w14:paraId="200E3DBF" w14:textId="77777777" w:rsidR="006C70E0" w:rsidRDefault="006C70E0" w:rsidP="000A7CC2">
      <w:pPr>
        <w:pStyle w:val="BodyTextIndent3"/>
        <w:widowControl w:val="0"/>
        <w:spacing w:line="240" w:lineRule="auto"/>
        <w:jc w:val="right"/>
        <w:rPr>
          <w:rFonts w:ascii="GHEA Grapalat" w:hAnsi="GHEA Grapalat"/>
          <w:b/>
        </w:rPr>
      </w:pPr>
    </w:p>
    <w:p w14:paraId="514528E6" w14:textId="77777777" w:rsidR="006C70E0" w:rsidRDefault="006C70E0" w:rsidP="000A7CC2">
      <w:pPr>
        <w:pStyle w:val="BodyTextIndent3"/>
        <w:widowControl w:val="0"/>
        <w:spacing w:line="240" w:lineRule="auto"/>
        <w:jc w:val="right"/>
        <w:rPr>
          <w:rFonts w:ascii="GHEA Grapalat" w:hAnsi="GHEA Grapalat"/>
          <w:b/>
        </w:rPr>
      </w:pPr>
    </w:p>
    <w:p w14:paraId="37A543AC" w14:textId="77777777" w:rsidR="006C70E0" w:rsidRDefault="006C70E0" w:rsidP="000A7CC2">
      <w:pPr>
        <w:pStyle w:val="BodyTextIndent3"/>
        <w:widowControl w:val="0"/>
        <w:spacing w:line="240" w:lineRule="auto"/>
        <w:jc w:val="right"/>
        <w:rPr>
          <w:rFonts w:ascii="GHEA Grapalat" w:hAnsi="GHEA Grapalat"/>
          <w:b/>
        </w:rPr>
      </w:pPr>
    </w:p>
    <w:p w14:paraId="659B2B7E" w14:textId="77777777" w:rsidR="006C70E0" w:rsidRDefault="006C70E0" w:rsidP="000A7CC2">
      <w:pPr>
        <w:pStyle w:val="BodyTextIndent3"/>
        <w:widowControl w:val="0"/>
        <w:spacing w:line="240" w:lineRule="auto"/>
        <w:jc w:val="right"/>
        <w:rPr>
          <w:rFonts w:ascii="GHEA Grapalat" w:hAnsi="GHEA Grapalat"/>
          <w:b/>
        </w:rPr>
      </w:pPr>
    </w:p>
    <w:p w14:paraId="196AE365" w14:textId="77777777" w:rsidR="006C70E0" w:rsidRDefault="006C70E0" w:rsidP="000A7CC2">
      <w:pPr>
        <w:pStyle w:val="BodyTextIndent3"/>
        <w:widowControl w:val="0"/>
        <w:spacing w:line="240" w:lineRule="auto"/>
        <w:jc w:val="right"/>
        <w:rPr>
          <w:rFonts w:ascii="GHEA Grapalat" w:hAnsi="GHEA Grapalat"/>
          <w:b/>
        </w:rPr>
      </w:pPr>
    </w:p>
    <w:p w14:paraId="535FE64F" w14:textId="77777777" w:rsidR="006C70E0" w:rsidRDefault="006C70E0" w:rsidP="000A7CC2">
      <w:pPr>
        <w:pStyle w:val="BodyTextIndent3"/>
        <w:widowControl w:val="0"/>
        <w:spacing w:line="240" w:lineRule="auto"/>
        <w:jc w:val="right"/>
        <w:rPr>
          <w:rFonts w:ascii="GHEA Grapalat" w:hAnsi="GHEA Grapalat"/>
          <w:b/>
        </w:rPr>
      </w:pPr>
    </w:p>
    <w:p w14:paraId="78C097E8" w14:textId="77777777" w:rsidR="006C70E0" w:rsidRDefault="006C70E0" w:rsidP="000A7CC2">
      <w:pPr>
        <w:pStyle w:val="BodyTextIndent3"/>
        <w:widowControl w:val="0"/>
        <w:spacing w:line="240" w:lineRule="auto"/>
        <w:jc w:val="right"/>
        <w:rPr>
          <w:rFonts w:ascii="GHEA Grapalat" w:hAnsi="GHEA Grapalat"/>
          <w:b/>
        </w:rPr>
      </w:pPr>
    </w:p>
    <w:p w14:paraId="3A6B67FC" w14:textId="77777777" w:rsidR="006C70E0" w:rsidRDefault="006C70E0" w:rsidP="000A7CC2">
      <w:pPr>
        <w:pStyle w:val="BodyTextIndent3"/>
        <w:widowControl w:val="0"/>
        <w:spacing w:line="240" w:lineRule="auto"/>
        <w:jc w:val="right"/>
        <w:rPr>
          <w:rFonts w:ascii="GHEA Grapalat" w:hAnsi="GHEA Grapalat"/>
          <w:b/>
        </w:rPr>
      </w:pPr>
    </w:p>
    <w:p w14:paraId="004005C1" w14:textId="77777777" w:rsidR="006C70E0" w:rsidRDefault="006C70E0" w:rsidP="000A7CC2">
      <w:pPr>
        <w:pStyle w:val="BodyTextIndent3"/>
        <w:widowControl w:val="0"/>
        <w:spacing w:line="240" w:lineRule="auto"/>
        <w:jc w:val="right"/>
        <w:rPr>
          <w:rFonts w:ascii="GHEA Grapalat" w:hAnsi="GHEA Grapalat"/>
          <w:b/>
        </w:rPr>
      </w:pPr>
    </w:p>
    <w:p w14:paraId="59DF2ADC" w14:textId="77777777" w:rsidR="006C70E0" w:rsidRDefault="006C70E0" w:rsidP="000A7CC2">
      <w:pPr>
        <w:pStyle w:val="BodyTextIndent3"/>
        <w:widowControl w:val="0"/>
        <w:spacing w:line="240" w:lineRule="auto"/>
        <w:jc w:val="right"/>
        <w:rPr>
          <w:rFonts w:ascii="GHEA Grapalat" w:hAnsi="GHEA Grapalat"/>
          <w:b/>
        </w:rPr>
      </w:pPr>
    </w:p>
    <w:p w14:paraId="741CA2D2" w14:textId="77777777" w:rsidR="006C70E0" w:rsidRDefault="006C70E0" w:rsidP="000A7CC2">
      <w:pPr>
        <w:pStyle w:val="BodyTextIndent3"/>
        <w:widowControl w:val="0"/>
        <w:spacing w:line="240" w:lineRule="auto"/>
        <w:jc w:val="right"/>
        <w:rPr>
          <w:rFonts w:ascii="GHEA Grapalat" w:hAnsi="GHEA Grapalat"/>
          <w:b/>
        </w:rPr>
      </w:pPr>
    </w:p>
    <w:p w14:paraId="41600FC2" w14:textId="77777777" w:rsidR="006C70E0" w:rsidRDefault="006C70E0" w:rsidP="000A7CC2">
      <w:pPr>
        <w:pStyle w:val="BodyTextIndent3"/>
        <w:widowControl w:val="0"/>
        <w:spacing w:line="240" w:lineRule="auto"/>
        <w:jc w:val="right"/>
        <w:rPr>
          <w:rFonts w:ascii="GHEA Grapalat" w:hAnsi="GHEA Grapalat"/>
          <w:b/>
        </w:rPr>
      </w:pPr>
    </w:p>
    <w:p w14:paraId="2208A18A" w14:textId="77777777" w:rsidR="006C70E0" w:rsidRDefault="006C70E0" w:rsidP="000A7CC2">
      <w:pPr>
        <w:pStyle w:val="BodyTextIndent3"/>
        <w:widowControl w:val="0"/>
        <w:spacing w:line="240" w:lineRule="auto"/>
        <w:jc w:val="right"/>
        <w:rPr>
          <w:rFonts w:ascii="GHEA Grapalat" w:hAnsi="GHEA Grapalat"/>
          <w:b/>
        </w:rPr>
      </w:pPr>
    </w:p>
    <w:p w14:paraId="26138162" w14:textId="77777777" w:rsidR="006C70E0" w:rsidRDefault="006C70E0" w:rsidP="000A7CC2">
      <w:pPr>
        <w:pStyle w:val="BodyTextIndent3"/>
        <w:widowControl w:val="0"/>
        <w:spacing w:line="240" w:lineRule="auto"/>
        <w:jc w:val="right"/>
        <w:rPr>
          <w:rFonts w:ascii="GHEA Grapalat" w:hAnsi="GHEA Grapalat"/>
          <w:b/>
        </w:rPr>
      </w:pPr>
    </w:p>
    <w:p w14:paraId="112D9AD3" w14:textId="77777777" w:rsidR="006C70E0" w:rsidRDefault="006C70E0" w:rsidP="000A7CC2">
      <w:pPr>
        <w:pStyle w:val="BodyTextIndent3"/>
        <w:widowControl w:val="0"/>
        <w:spacing w:line="240" w:lineRule="auto"/>
        <w:jc w:val="right"/>
        <w:rPr>
          <w:rFonts w:ascii="GHEA Grapalat" w:hAnsi="GHEA Grapalat"/>
          <w:b/>
        </w:rPr>
      </w:pPr>
    </w:p>
    <w:p w14:paraId="1F66AEAB" w14:textId="77777777" w:rsidR="006C70E0" w:rsidRDefault="006C70E0" w:rsidP="000A7CC2">
      <w:pPr>
        <w:pStyle w:val="BodyTextIndent3"/>
        <w:widowControl w:val="0"/>
        <w:spacing w:line="240" w:lineRule="auto"/>
        <w:jc w:val="right"/>
        <w:rPr>
          <w:rFonts w:ascii="GHEA Grapalat" w:hAnsi="GHEA Grapalat"/>
          <w:b/>
        </w:rPr>
      </w:pPr>
    </w:p>
    <w:p w14:paraId="30FC706F" w14:textId="77777777" w:rsidR="006C70E0" w:rsidRDefault="006C70E0" w:rsidP="000A7CC2">
      <w:pPr>
        <w:pStyle w:val="BodyTextIndent3"/>
        <w:widowControl w:val="0"/>
        <w:spacing w:line="240" w:lineRule="auto"/>
        <w:jc w:val="right"/>
        <w:rPr>
          <w:rFonts w:ascii="GHEA Grapalat" w:hAnsi="GHEA Grapalat"/>
          <w:b/>
        </w:rPr>
      </w:pPr>
    </w:p>
    <w:p w14:paraId="6922D68B" w14:textId="28571CE6" w:rsidR="00BB28C8" w:rsidRPr="000A7CC2" w:rsidRDefault="00BB28C8" w:rsidP="000A7CC2">
      <w:pPr>
        <w:pStyle w:val="BodyTextIndent3"/>
        <w:widowControl w:val="0"/>
        <w:spacing w:line="240" w:lineRule="auto"/>
        <w:jc w:val="right"/>
        <w:rPr>
          <w:rFonts w:ascii="GHEA Grapalat" w:hAnsi="GHEA Grapalat" w:cs="Sylfaen"/>
          <w:b/>
        </w:rPr>
      </w:pPr>
      <w:r w:rsidRPr="000A7CC2">
        <w:rPr>
          <w:rFonts w:ascii="GHEA Grapalat" w:hAnsi="GHEA Grapalat"/>
          <w:b/>
        </w:rPr>
        <w:lastRenderedPageBreak/>
        <w:t>Приложение №</w:t>
      </w:r>
      <w:r w:rsidR="005B4254" w:rsidRPr="000A7CC2">
        <w:rPr>
          <w:rFonts w:ascii="GHEA Grapalat" w:hAnsi="GHEA Grapalat"/>
          <w:b/>
        </w:rPr>
        <w:t>7</w:t>
      </w:r>
      <w:r w:rsidR="00B304E3" w:rsidRPr="000A7CC2">
        <w:rPr>
          <w:rStyle w:val="FootnoteReference"/>
          <w:rFonts w:ascii="GHEA Grapalat" w:hAnsi="GHEA Grapalat" w:cs="Sylfaen"/>
          <w:b/>
        </w:rPr>
        <w:footnoteReference w:customMarkFollows="1" w:id="19"/>
        <w:t>26</w:t>
      </w:r>
    </w:p>
    <w:p w14:paraId="788D9252" w14:textId="440A6EC6" w:rsidR="00BB28C8" w:rsidRPr="009F3DC7" w:rsidRDefault="00BB28C8" w:rsidP="000A7CC2">
      <w:pPr>
        <w:pStyle w:val="BodyTextIndent3"/>
        <w:widowControl w:val="0"/>
        <w:spacing w:line="240" w:lineRule="auto"/>
        <w:jc w:val="right"/>
        <w:rPr>
          <w:rFonts w:ascii="GHEA Grapalat" w:hAnsi="GHEA Grapalat" w:cs="Sylfaen"/>
          <w:b/>
          <w:sz w:val="24"/>
          <w:szCs w:val="24"/>
        </w:rPr>
      </w:pPr>
      <w:r w:rsidRPr="000A7CC2">
        <w:rPr>
          <w:rFonts w:ascii="GHEA Grapalat" w:hAnsi="GHEA Grapalat"/>
          <w:b/>
        </w:rPr>
        <w:t xml:space="preserve">к Приглашению на </w:t>
      </w:r>
      <w:r w:rsidR="0080154C">
        <w:rPr>
          <w:rFonts w:ascii="GHEA Grapalat" w:hAnsi="GHEA Grapalat"/>
          <w:b/>
        </w:rPr>
        <w:t>запрос котировок</w:t>
      </w:r>
      <w:r w:rsidRPr="000A7CC2">
        <w:rPr>
          <w:rFonts w:ascii="GHEA Grapalat" w:hAnsi="GHEA Grapalat" w:cs="Sylfaen"/>
          <w:b/>
        </w:rPr>
        <w:br/>
      </w:r>
      <w:r w:rsidRPr="000A7CC2">
        <w:rPr>
          <w:rFonts w:ascii="GHEA Grapalat" w:hAnsi="GHEA Grapalat"/>
          <w:b/>
        </w:rPr>
        <w:t xml:space="preserve">под кодом " </w:t>
      </w:r>
      <w:r w:rsidR="0080154C">
        <w:rPr>
          <w:rFonts w:ascii="GHEA Grapalat" w:hAnsi="GHEA Grapalat"/>
          <w:b/>
        </w:rPr>
        <w:t>EQ-GHAShDzB-</w:t>
      </w:r>
      <w:r w:rsidR="00741E17">
        <w:rPr>
          <w:rFonts w:ascii="GHEA Grapalat" w:hAnsi="GHEA Grapalat"/>
          <w:b/>
        </w:rPr>
        <w:t>26/1</w:t>
      </w:r>
      <w:r w:rsidRPr="000A7CC2">
        <w:rPr>
          <w:rFonts w:ascii="GHEA Grapalat" w:hAnsi="GHEA Grapalat"/>
          <w:b/>
        </w:rPr>
        <w:t xml:space="preserve">" </w:t>
      </w:r>
      <w:r w:rsidRPr="009F3DC7">
        <w:rPr>
          <w:rFonts w:ascii="GHEA Grapalat" w:hAnsi="GHEA Grapalat"/>
          <w:b/>
          <w:sz w:val="24"/>
          <w:szCs w:val="24"/>
        </w:rPr>
        <w:t>*</w:t>
      </w:r>
    </w:p>
    <w:p w14:paraId="5189379B" w14:textId="77777777" w:rsidR="000A7CC2" w:rsidRDefault="000A7CC2" w:rsidP="000A7CC2">
      <w:pPr>
        <w:widowControl w:val="0"/>
        <w:ind w:firstLine="567"/>
        <w:jc w:val="center"/>
        <w:rPr>
          <w:rFonts w:ascii="GHEA Grapalat" w:hAnsi="GHEA Grapalat"/>
          <w:b/>
        </w:rPr>
      </w:pPr>
    </w:p>
    <w:p w14:paraId="4D77D10A" w14:textId="73F9CF0E" w:rsidR="00BB28C8" w:rsidRPr="000A3450" w:rsidRDefault="00BB28C8" w:rsidP="000A7CC2">
      <w:pPr>
        <w:widowControl w:val="0"/>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14:paraId="089B3FF5" w14:textId="77777777" w:rsidR="00BB28C8" w:rsidRPr="000A3450" w:rsidRDefault="00BB28C8" w:rsidP="000A7CC2">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A7CC2">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0A7CC2">
      <w:pPr>
        <w:widowControl w:val="0"/>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0A7CC2">
      <w:pPr>
        <w:widowControl w:val="0"/>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A7CC2">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A7CC2">
      <w:pPr>
        <w:widowControl w:val="0"/>
        <w:tabs>
          <w:tab w:val="left" w:pos="1134"/>
        </w:tabs>
        <w:spacing w:after="160"/>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0A7CC2">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lastRenderedPageBreak/>
        <w:t>3. ПРАВА И ОБЯЗАННОСТИ СТОРОН</w:t>
      </w:r>
    </w:p>
    <w:p w14:paraId="4218C29B" w14:textId="77777777" w:rsidR="00BB28C8" w:rsidRPr="009F3DC7" w:rsidRDefault="00BB28C8" w:rsidP="000A7CC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BB28C8">
      <w:pPr>
        <w:rPr>
          <w:rFonts w:ascii="GHEA Grapalat" w:hAnsi="GHEA Grapalat"/>
          <w:b/>
        </w:rPr>
      </w:pPr>
      <w:r>
        <w:rPr>
          <w:rFonts w:ascii="GHEA Grapalat" w:hAnsi="GHEA Grapalat"/>
          <w:b/>
        </w:rPr>
        <w:br w:type="page"/>
      </w:r>
    </w:p>
    <w:p w14:paraId="5DFDE74F" w14:textId="77777777" w:rsidR="00BB28C8" w:rsidRPr="009F3DC7" w:rsidRDefault="00BB28C8" w:rsidP="000A7CC2">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0A7CC2">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A7CC2">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0A7CC2">
      <w:pPr>
        <w:widowControl w:val="0"/>
        <w:tabs>
          <w:tab w:val="left" w:pos="1276"/>
        </w:tabs>
        <w:ind w:firstLine="567"/>
        <w:jc w:val="both"/>
        <w:rPr>
          <w:del w:id="14"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w:t>
      </w:r>
      <w:r w:rsidRPr="009F3DC7">
        <w:rPr>
          <w:rFonts w:ascii="GHEA Grapalat" w:hAnsi="GHEA Grapalat"/>
        </w:rPr>
        <w:lastRenderedPageBreak/>
        <w:t xml:space="preserve">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77777777" w:rsidR="00BB28C8" w:rsidRPr="009F3DC7" w:rsidRDefault="00BB28C8" w:rsidP="000A7CC2">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5"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0"/>
        <w:t>27</w:t>
      </w:r>
      <w:r w:rsidRPr="009F3DC7">
        <w:rPr>
          <w:rFonts w:ascii="GHEA Grapalat" w:hAnsi="GHEA Grapalat"/>
        </w:rPr>
        <w:t>.</w:t>
      </w:r>
    </w:p>
    <w:p w14:paraId="3C787D87" w14:textId="77777777" w:rsidR="00BB28C8" w:rsidRPr="009F3DC7" w:rsidRDefault="00BB28C8" w:rsidP="000A7CC2">
      <w:pPr>
        <w:widowControl w:val="0"/>
        <w:tabs>
          <w:tab w:val="left" w:pos="1418"/>
        </w:tabs>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166832" w:rsidRPr="0010519D">
        <w:rPr>
          <w:rStyle w:val="FootnoteReference"/>
          <w:rFonts w:ascii="GHEA Grapalat" w:hAnsi="GHEA Grapalat"/>
        </w:rPr>
        <w:footnoteReference w:customMarkFollows="1" w:id="21"/>
        <w:t>28</w:t>
      </w:r>
      <w:r w:rsidRPr="0010519D">
        <w:rPr>
          <w:rFonts w:ascii="GHEA Grapalat" w:hAnsi="GHEA Grapalat"/>
        </w:rPr>
        <w:t>.</w:t>
      </w:r>
      <w:r w:rsidRPr="009F3DC7">
        <w:rPr>
          <w:rFonts w:ascii="GHEA Grapalat" w:hAnsi="GHEA Grapalat"/>
        </w:rPr>
        <w:t xml:space="preserve"> </w:t>
      </w:r>
    </w:p>
    <w:p w14:paraId="7574690D" w14:textId="77777777" w:rsidR="00BB28C8" w:rsidRDefault="00BB28C8" w:rsidP="000A7CC2">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A7CC2">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A7CC2">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A7CC2">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A7CC2">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55DF9B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6D3E87" w:rsidRPr="006D3E87">
        <w:rPr>
          <w:rFonts w:ascii="GHEA Grapalat" w:hAnsi="GHEA Grapalat"/>
          <w:b/>
          <w:bCs/>
          <w:u w:val="single"/>
        </w:rPr>
        <w:t>30</w:t>
      </w:r>
      <w:r w:rsidRPr="009F3DC7">
        <w:rPr>
          <w:rFonts w:ascii="GHEA Grapalat" w:hAnsi="GHEA Grapalat"/>
        </w:rPr>
        <w:t xml:space="preserve"> рабочих дней с рабочего дня, следующего за днем получения документов, </w:t>
      </w:r>
      <w:r w:rsidRPr="009F3DC7">
        <w:rPr>
          <w:rFonts w:ascii="GHEA Grapalat" w:hAnsi="GHEA Grapalat"/>
        </w:rPr>
        <w:lastRenderedPageBreak/>
        <w:t xml:space="preserve">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A7CC2">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A7CC2">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A7CC2">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w:t>
      </w:r>
      <w:r w:rsidRPr="009F3DC7">
        <w:rPr>
          <w:rFonts w:ascii="GHEA Grapalat" w:hAnsi="GHEA Grapalat"/>
          <w:sz w:val="24"/>
          <w:szCs w:val="24"/>
        </w:rPr>
        <w:lastRenderedPageBreak/>
        <w:t>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A7CC2">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A7CC2">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A7CC2">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2"/>
        <w:t>30</w:t>
      </w:r>
      <w:r w:rsidRPr="009F3DC7">
        <w:rPr>
          <w:rFonts w:ascii="GHEA Grapalat" w:hAnsi="GHEA Grapalat"/>
        </w:rPr>
        <w:t xml:space="preserve">. </w:t>
      </w:r>
    </w:p>
    <w:p w14:paraId="44AF8FA3" w14:textId="77777777" w:rsidR="00BB28C8" w:rsidRPr="009F3DC7" w:rsidRDefault="00BB28C8" w:rsidP="000A7CC2">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A7CC2">
      <w:pPr>
        <w:widowControl w:val="0"/>
        <w:tabs>
          <w:tab w:val="num" w:pos="1134"/>
        </w:tabs>
        <w:ind w:firstLine="567"/>
        <w:jc w:val="both"/>
        <w:rPr>
          <w:ins w:id="17"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A7CC2">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7777777" w:rsidR="00127380" w:rsidRDefault="00127380" w:rsidP="000A7CC2">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3355ED9" w14:textId="77777777" w:rsidR="00BB28C8" w:rsidRPr="009F3DC7" w:rsidRDefault="00BB28C8" w:rsidP="000A7CC2">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4EC850EA"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 xml:space="preserve">В случае нарушения предусмотренного настоящим Договором срока </w:t>
      </w:r>
      <w:r w:rsidRPr="009F3DC7">
        <w:rPr>
          <w:rFonts w:ascii="GHEA Grapalat" w:hAnsi="GHEA Grapalat"/>
        </w:rPr>
        <w:lastRenderedPageBreak/>
        <w:t>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CA073A" w:rsidRPr="006D3E87">
        <w:rPr>
          <w:rFonts w:ascii="GHEA Grapalat" w:hAnsi="GHEA Grapalat"/>
          <w:b/>
          <w:bCs/>
        </w:rPr>
        <w:t>0,</w:t>
      </w:r>
      <w:r w:rsidR="006D3E87" w:rsidRPr="006D3E87">
        <w:rPr>
          <w:rFonts w:ascii="GHEA Grapalat" w:hAnsi="GHEA Grapalat"/>
          <w:b/>
          <w:bCs/>
        </w:rPr>
        <w:t>1</w:t>
      </w:r>
      <w:r w:rsidR="00255E56">
        <w:rPr>
          <w:rFonts w:ascii="GHEA Grapalat" w:hAnsi="GHEA Grapalat"/>
          <w:b/>
          <w:bCs/>
          <w:lang w:val="hy-AM"/>
        </w:rPr>
        <w:t>8</w:t>
      </w:r>
      <w:r w:rsidR="00CA073A" w:rsidRPr="009F3DC7">
        <w:rPr>
          <w:rFonts w:ascii="GHEA Grapalat" w:hAnsi="GHEA Grapalat"/>
        </w:rPr>
        <w:t xml:space="preserve"> (</w:t>
      </w:r>
      <w:r w:rsidR="006D3E87" w:rsidRPr="006D3E87">
        <w:rPr>
          <w:rFonts w:ascii="GHEA Grapalat" w:hAnsi="GHEA Grapalat"/>
        </w:rPr>
        <w:t>ноль целых сотых</w:t>
      </w:r>
      <w:r w:rsidR="00CA073A" w:rsidRPr="009F3DC7">
        <w:rPr>
          <w:rFonts w:ascii="GHEA Grapalat" w:hAnsi="GHEA Grapalat"/>
        </w:rPr>
        <w:t>)</w:t>
      </w:r>
      <w:r w:rsidRPr="009F3DC7">
        <w:rPr>
          <w:rFonts w:ascii="GHEA Grapalat" w:hAnsi="GHEA Grapalat"/>
        </w:rPr>
        <w:t xml:space="preserve"> процента от цены подлежащей выполнению, но невыполненной работы.</w:t>
      </w:r>
    </w:p>
    <w:p w14:paraId="6E993BFA" w14:textId="01337544" w:rsidR="00BB28C8" w:rsidRPr="00516521" w:rsidRDefault="00BB28C8" w:rsidP="000A7CC2">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6D3E87" w:rsidRPr="006D3E87">
        <w:rPr>
          <w:rFonts w:ascii="GHEA Grapalat" w:hAnsi="GHEA Grapalat"/>
          <w:b/>
          <w:bCs/>
        </w:rPr>
        <w:t>3</w:t>
      </w:r>
      <w:r w:rsidR="00CA073A" w:rsidRPr="009F3DC7">
        <w:rPr>
          <w:rFonts w:ascii="GHEA Grapalat" w:hAnsi="GHEA Grapalat"/>
        </w:rPr>
        <w:t xml:space="preserve"> (</w:t>
      </w:r>
      <w:r w:rsidR="006D3E87" w:rsidRPr="006D3E87">
        <w:rPr>
          <w:rFonts w:ascii="GHEA Grapalat" w:hAnsi="GHEA Grapalat"/>
        </w:rPr>
        <w:t>три</w:t>
      </w:r>
      <w:r w:rsidR="00CA073A" w:rsidRPr="009F3DC7">
        <w:rPr>
          <w:rFonts w:ascii="GHEA Grapalat" w:hAnsi="GHEA Grapalat"/>
        </w:rPr>
        <w:t>)</w:t>
      </w:r>
      <w:r w:rsidR="006D3E87">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3"/>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6D3E87" w:rsidRDefault="00A04E56" w:rsidP="000A7CC2">
      <w:pPr>
        <w:widowControl w:val="0"/>
        <w:tabs>
          <w:tab w:val="left" w:pos="1134"/>
        </w:tabs>
        <w:ind w:firstLine="567"/>
        <w:jc w:val="both"/>
        <w:rPr>
          <w:rFonts w:ascii="GHEA Grapalat" w:hAnsi="GHEA Grapalat"/>
          <w:lang w:val="hy-AM"/>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A7CC2">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Default="00BB28C8" w:rsidP="000A7CC2">
      <w:pPr>
        <w:widowControl w:val="0"/>
        <w:tabs>
          <w:tab w:val="left" w:pos="1134"/>
        </w:tabs>
        <w:ind w:firstLine="567"/>
        <w:jc w:val="both"/>
        <w:rPr>
          <w:rFonts w:ascii="GHEA Grapalat" w:hAnsi="GHEA Grapalat"/>
          <w:lang w:val="hy-AM"/>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5D4ABEFD" w14:textId="77777777" w:rsidR="006D3E87" w:rsidRPr="006D3E87" w:rsidRDefault="006D3E87" w:rsidP="000A7CC2">
      <w:pPr>
        <w:widowControl w:val="0"/>
        <w:tabs>
          <w:tab w:val="left" w:pos="1134"/>
        </w:tabs>
        <w:ind w:firstLine="567"/>
        <w:jc w:val="both"/>
        <w:rPr>
          <w:rFonts w:ascii="GHEA Grapalat" w:hAnsi="GHEA Grapalat"/>
          <w:lang w:val="hy-AM"/>
        </w:rPr>
      </w:pPr>
    </w:p>
    <w:p w14:paraId="19FEFA81" w14:textId="77777777" w:rsidR="006D3E87" w:rsidRPr="006D3E87" w:rsidRDefault="006D3E87" w:rsidP="000A7CC2">
      <w:pPr>
        <w:widowControl w:val="0"/>
        <w:tabs>
          <w:tab w:val="left" w:pos="1134"/>
        </w:tabs>
        <w:ind w:firstLine="567"/>
        <w:jc w:val="both"/>
        <w:rPr>
          <w:rFonts w:ascii="GHEA Grapalat" w:hAnsi="GHEA Grapalat"/>
        </w:rPr>
      </w:pPr>
    </w:p>
    <w:p w14:paraId="31AE6563" w14:textId="77777777" w:rsidR="00BB28C8" w:rsidRPr="009F3DC7" w:rsidRDefault="00BB28C8" w:rsidP="000A7CC2">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0A7CC2">
      <w:pPr>
        <w:widowControl w:val="0"/>
        <w:tabs>
          <w:tab w:val="left" w:pos="1276"/>
        </w:tabs>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w:t>
      </w:r>
      <w:r w:rsidRPr="009F3DC7">
        <w:rPr>
          <w:rFonts w:ascii="GHEA Grapalat" w:hAnsi="GHEA Grapalat"/>
        </w:rPr>
        <w:lastRenderedPageBreak/>
        <w:t>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0A7CC2">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4"/>
        <w:t>32</w:t>
      </w:r>
      <w:r w:rsidRPr="009F3DC7">
        <w:rPr>
          <w:rFonts w:ascii="GHEA Grapalat" w:hAnsi="GHEA Grapalat"/>
        </w:rPr>
        <w:t>.</w:t>
      </w:r>
    </w:p>
    <w:p w14:paraId="1582AE9D"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A7CC2">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A7CC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B10F6C0" w14:textId="77777777" w:rsidR="0010740B" w:rsidRPr="0010740B" w:rsidRDefault="0010740B" w:rsidP="0010740B">
      <w:pPr>
        <w:widowControl w:val="0"/>
        <w:tabs>
          <w:tab w:val="left" w:pos="1134"/>
        </w:tabs>
        <w:ind w:firstLine="567"/>
        <w:jc w:val="both"/>
        <w:rPr>
          <w:rFonts w:ascii="GHEA Grapalat" w:hAnsi="GHEA Grapalat" w:cs="Sylfaen"/>
          <w:sz w:val="22"/>
          <w:szCs w:val="22"/>
        </w:rPr>
      </w:pPr>
      <w:r w:rsidRPr="0010740B">
        <w:rPr>
          <w:rFonts w:ascii="GHEA Grapalat" w:hAnsi="GHEA Grapalat"/>
          <w:sz w:val="22"/>
          <w:szCs w:val="22"/>
        </w:rPr>
        <w:t>8.6.</w:t>
      </w:r>
      <w:r w:rsidRPr="0010740B">
        <w:rPr>
          <w:rFonts w:ascii="GHEA Grapalat" w:hAnsi="GHEA Grapalat"/>
          <w:sz w:val="22"/>
          <w:szCs w:val="22"/>
        </w:rPr>
        <w:tab/>
        <w:t>Если договор осуществляется посредством заключения договора субподряда:</w:t>
      </w:r>
    </w:p>
    <w:p w14:paraId="54D70F0C" w14:textId="77777777" w:rsidR="0010740B" w:rsidRPr="0010740B" w:rsidRDefault="0010740B" w:rsidP="0010740B">
      <w:pPr>
        <w:widowControl w:val="0"/>
        <w:tabs>
          <w:tab w:val="left" w:pos="1134"/>
        </w:tabs>
        <w:ind w:firstLine="567"/>
        <w:jc w:val="both"/>
        <w:rPr>
          <w:rFonts w:ascii="GHEA Grapalat" w:hAnsi="GHEA Grapalat" w:cs="Sylfaen"/>
          <w:sz w:val="22"/>
          <w:szCs w:val="22"/>
        </w:rPr>
      </w:pPr>
      <w:r w:rsidRPr="0010740B">
        <w:rPr>
          <w:rFonts w:ascii="GHEA Grapalat" w:hAnsi="GHEA Grapalat"/>
          <w:sz w:val="22"/>
          <w:szCs w:val="22"/>
        </w:rPr>
        <w:t>1)</w:t>
      </w:r>
      <w:r w:rsidRPr="0010740B">
        <w:rPr>
          <w:rFonts w:ascii="GHEA Grapalat" w:hAnsi="GHEA Grapalat"/>
          <w:sz w:val="22"/>
          <w:szCs w:val="22"/>
        </w:rPr>
        <w:tab/>
        <w:t>Подрядчик несет ответственность за неисполнение или ненадлежащее исполнение обязательств субподрядчика;</w:t>
      </w:r>
    </w:p>
    <w:p w14:paraId="7BD5AE23" w14:textId="309983F5" w:rsidR="00BB28C8" w:rsidRPr="009F3DC7" w:rsidRDefault="0010740B" w:rsidP="0010740B">
      <w:pPr>
        <w:widowControl w:val="0"/>
        <w:tabs>
          <w:tab w:val="left" w:pos="1134"/>
        </w:tabs>
        <w:ind w:firstLine="567"/>
        <w:jc w:val="both"/>
        <w:rPr>
          <w:rFonts w:ascii="GHEA Grapalat" w:hAnsi="GHEA Grapalat" w:cs="Sylfaen"/>
        </w:rPr>
      </w:pPr>
      <w:r w:rsidRPr="0010740B">
        <w:rPr>
          <w:rFonts w:ascii="GHEA Grapalat" w:hAnsi="GHEA Grapalat"/>
          <w:sz w:val="22"/>
          <w:szCs w:val="22"/>
        </w:rPr>
        <w:t>2)</w:t>
      </w:r>
      <w:r w:rsidRPr="0010740B">
        <w:rPr>
          <w:rFonts w:ascii="GHEA Grapalat" w:hAnsi="GHEA Grapalat"/>
          <w:sz w:val="22"/>
          <w:szCs w:val="22"/>
        </w:rPr>
        <w:tab/>
        <w:t xml:space="preserve">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w:t>
      </w:r>
      <w:r w:rsidRPr="0010740B">
        <w:rPr>
          <w:rFonts w:ascii="GHEA Grapalat" w:hAnsi="GHEA Grapalat"/>
          <w:sz w:val="22"/>
          <w:szCs w:val="22"/>
        </w:rPr>
        <w:lastRenderedPageBreak/>
        <w:t>изменения</w:t>
      </w:r>
      <w:r w:rsidRPr="0010740B">
        <w:rPr>
          <w:rFonts w:ascii="GHEA Grapalat" w:hAnsi="GHEA Grapalat"/>
          <w:sz w:val="22"/>
          <w:szCs w:val="22"/>
          <w:lang w:val="hy-AM"/>
        </w:rPr>
        <w:t xml:space="preserve">. </w:t>
      </w:r>
      <w:r w:rsidRPr="0010740B">
        <w:rPr>
          <w:rFonts w:ascii="GHEA Grapalat" w:hAnsi="GHEA Grapalat"/>
          <w:sz w:val="22"/>
          <w:szCs w:val="22"/>
        </w:rPr>
        <w:t>При этом в случае применения настоящего подпункта субподрядчиком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GHEA Grapalat" w:hAnsi="GHEA Grapalat"/>
        </w:rPr>
        <w:t xml:space="preserve"> </w:t>
      </w:r>
      <w:r w:rsidR="00ED07B1">
        <w:rPr>
          <w:rStyle w:val="FootnoteReference"/>
          <w:rFonts w:ascii="GHEA Grapalat" w:hAnsi="GHEA Grapalat"/>
        </w:rPr>
        <w:footnoteReference w:customMarkFollows="1" w:id="25"/>
        <w:t>34</w:t>
      </w:r>
      <w:r w:rsidR="00BB28C8" w:rsidRPr="009F3DC7">
        <w:rPr>
          <w:rFonts w:ascii="GHEA Grapalat" w:hAnsi="GHEA Grapalat"/>
        </w:rPr>
        <w:t>.</w:t>
      </w:r>
    </w:p>
    <w:p w14:paraId="4F8673DE" w14:textId="77777777" w:rsidR="00BB28C8" w:rsidRPr="00124BE9" w:rsidRDefault="00BB28C8" w:rsidP="000A7CC2">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A7CC2">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A7CC2">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A7CC2">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9C4B6CD" w:rsidR="004B4A95" w:rsidRDefault="00BB28C8" w:rsidP="000A7CC2">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37BD689C" w14:textId="77777777" w:rsidR="00313216" w:rsidRPr="009A510B" w:rsidRDefault="00313216" w:rsidP="00313216">
      <w:pPr>
        <w:jc w:val="both"/>
        <w:rPr>
          <w:ins w:id="18"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19"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 xml:space="preserve">(далее-договор факторинга). В </w:t>
      </w:r>
      <w:r w:rsidRPr="002D714B">
        <w:rPr>
          <w:rFonts w:ascii="GHEA Grapalat" w:hAnsi="GHEA Grapalat"/>
        </w:rPr>
        <w:t xml:space="preserve">договоре факторинга должно быть предусмотрено, что: </w:t>
      </w:r>
      <w:r w:rsidRPr="002D714B">
        <w:rPr>
          <w:rFonts w:ascii="GHEA Grapalat" w:hAnsi="GHEA Grapalat"/>
        </w:rPr>
        <w:lastRenderedPageBreak/>
        <w:t xml:space="preserve">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862FC4A" w14:textId="77777777" w:rsidR="00313216" w:rsidRPr="002D714B" w:rsidRDefault="00313216" w:rsidP="00313216">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8759800" w14:textId="77777777" w:rsidR="00313216" w:rsidRPr="00873DBD" w:rsidRDefault="00313216" w:rsidP="00313216">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387BE8B5" w:rsidR="00BB28C8" w:rsidRDefault="00BB28C8" w:rsidP="000A7CC2">
      <w:pPr>
        <w:widowControl w:val="0"/>
        <w:tabs>
          <w:tab w:val="left" w:pos="1276"/>
        </w:tabs>
        <w:ind w:firstLine="567"/>
        <w:jc w:val="both"/>
        <w:rPr>
          <w:rFonts w:ascii="GHEA Grapalat" w:hAnsi="GHEA Grapalat"/>
        </w:rPr>
      </w:pPr>
      <w:r w:rsidRPr="009F3DC7">
        <w:rPr>
          <w:rFonts w:ascii="GHEA Grapalat" w:hAnsi="GHEA Grapalat"/>
        </w:rPr>
        <w:t>8.1</w:t>
      </w:r>
      <w:r w:rsidR="00313216">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4FBDBD98" w14:textId="77777777" w:rsidR="00FA161B" w:rsidRDefault="00FA161B" w:rsidP="00FA161B">
      <w:pPr>
        <w:widowControl w:val="0"/>
        <w:tabs>
          <w:tab w:val="left" w:pos="1276"/>
        </w:tabs>
        <w:spacing w:line="276" w:lineRule="auto"/>
        <w:ind w:firstLine="567"/>
        <w:jc w:val="both"/>
        <w:rPr>
          <w:rFonts w:ascii="GHEA Grapalat" w:hAnsi="GHEA Grapalat"/>
          <w:vertAlign w:val="superscript"/>
        </w:rPr>
      </w:pPr>
      <w:r w:rsidRPr="00820297">
        <w:rPr>
          <w:rFonts w:ascii="GHEA Grapalat" w:hAnsi="GHEA Grapalat"/>
        </w:rPr>
        <w:t>8.16.</w:t>
      </w:r>
      <w:r w:rsidRPr="00820297">
        <w:rPr>
          <w:rFonts w:ascii="GHEA Grapalat" w:hAnsi="GHEA Grapalat"/>
        </w:rPr>
        <w:tab/>
        <w:t>Выполнение предусмотренных</w:t>
      </w:r>
      <w:r w:rsidRPr="009F3DC7">
        <w:rPr>
          <w:rFonts w:ascii="GHEA Grapalat" w:hAnsi="GHEA Grapalat"/>
        </w:rPr>
        <w:t xml:space="preserve">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Pr>
          <w:rFonts w:ascii="GHEA Grapalat" w:hAnsi="GHEA Grapalat"/>
        </w:rPr>
        <w:t xml:space="preserve"> </w:t>
      </w:r>
      <w:r w:rsidRPr="00653418">
        <w:rPr>
          <w:rFonts w:ascii="GHEA Grapalat" w:hAnsi="GHEA Grapalat"/>
          <w:color w:val="000000" w:themeColor="text1"/>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r>
        <w:rPr>
          <w:rFonts w:ascii="GHEA Grapalat" w:hAnsi="GHEA Grapalat"/>
        </w:rPr>
        <w:t>двадцатипя</w:t>
      </w:r>
      <w:r w:rsidRPr="009F3DC7">
        <w:rPr>
          <w:rFonts w:ascii="GHEA Grapalat" w:hAnsi="GHEA Grapalat"/>
        </w:rPr>
        <w:t>тикратный размер базовой единицы закупок, то Заказчиком будет заключенo соглашение в случае, если представленн</w:t>
      </w:r>
      <w:r>
        <w:rPr>
          <w:rFonts w:ascii="GHEA Grapalat" w:hAnsi="GHEA Grapalat"/>
        </w:rPr>
        <w:t>ые</w:t>
      </w:r>
      <w:r w:rsidRPr="009F3DC7">
        <w:rPr>
          <w:rFonts w:ascii="GHEA Grapalat" w:hAnsi="GHEA Grapalat"/>
        </w:rPr>
        <w:t xml:space="preserve"> Подрядчиком в виде неустойки обеспечени</w:t>
      </w:r>
      <w:r>
        <w:rPr>
          <w:rFonts w:ascii="GHEA Grapalat" w:hAnsi="GHEA Grapalat"/>
        </w:rPr>
        <w:t>я</w:t>
      </w:r>
      <w:r w:rsidRPr="009F3DC7">
        <w:rPr>
          <w:rFonts w:ascii="GHEA Grapalat" w:hAnsi="GHEA Grapalat"/>
        </w:rPr>
        <w:t xml:space="preserve"> </w:t>
      </w:r>
      <w:r>
        <w:rPr>
          <w:rFonts w:ascii="GHEA Grapalat" w:hAnsi="GHEA Grapalat"/>
        </w:rPr>
        <w:t xml:space="preserve">квалификации и </w:t>
      </w:r>
      <w:r w:rsidRPr="009F3DC7">
        <w:rPr>
          <w:rFonts w:ascii="GHEA Grapalat" w:hAnsi="GHEA Grapalat"/>
        </w:rPr>
        <w:t>договора заменя</w:t>
      </w:r>
      <w:r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подпункта 1</w:t>
      </w:r>
      <w:r>
        <w:rPr>
          <w:rFonts w:ascii="GHEA Grapalat" w:hAnsi="GHEA Grapalat"/>
        </w:rPr>
        <w:t xml:space="preserve"> и</w:t>
      </w:r>
      <w:r w:rsidRPr="009F3DC7">
        <w:rPr>
          <w:rFonts w:ascii="GHEA Grapalat" w:hAnsi="GHEA Grapalat"/>
        </w:rPr>
        <w:t xml:space="preserve"> абзаца "б" подпункта 1</w:t>
      </w:r>
      <w:r>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Pr>
          <w:rFonts w:ascii="GHEA Grapalat" w:hAnsi="GHEA Grapalat"/>
        </w:rPr>
        <w:t>й квалификации и</w:t>
      </w:r>
      <w:r w:rsidRPr="009F3DC7">
        <w:rPr>
          <w:rFonts w:ascii="GHEA Grapalat" w:hAnsi="GHEA Grapalat"/>
        </w:rPr>
        <w:t xml:space="preserve"> договора представленн</w:t>
      </w:r>
      <w:r>
        <w:rPr>
          <w:rFonts w:ascii="GHEA Grapalat" w:hAnsi="GHEA Grapalat"/>
        </w:rPr>
        <w:t>ых</w:t>
      </w:r>
      <w:r w:rsidRPr="009F3DC7">
        <w:rPr>
          <w:rFonts w:ascii="GHEA Grapalat" w:hAnsi="GHEA Grapalat"/>
        </w:rPr>
        <w:t xml:space="preserve"> в виде неустойки, также представляет Заказчику нов</w:t>
      </w:r>
      <w:r w:rsidRPr="007B0CBD">
        <w:rPr>
          <w:rFonts w:ascii="GHEA Grapalat" w:hAnsi="GHEA Grapalat"/>
        </w:rPr>
        <w:t>ые</w:t>
      </w:r>
      <w:r w:rsidRPr="009F3DC7">
        <w:rPr>
          <w:rFonts w:ascii="GHEA Grapalat" w:hAnsi="GHEA Grapalat"/>
        </w:rPr>
        <w:t xml:space="preserve"> обеспечени</w:t>
      </w:r>
      <w:r w:rsidRPr="007B0CBD">
        <w:rPr>
          <w:rFonts w:ascii="GHEA Grapalat" w:hAnsi="GHEA Grapalat"/>
        </w:rPr>
        <w:t xml:space="preserve">я </w:t>
      </w:r>
      <w:r w:rsidRPr="009F3DC7">
        <w:rPr>
          <w:rFonts w:ascii="GHEA Grapalat" w:hAnsi="GHEA Grapalat"/>
        </w:rPr>
        <w:t xml:space="preserve"> в течение </w:t>
      </w:r>
      <w:r>
        <w:rPr>
          <w:rFonts w:ascii="GHEA Grapalat" w:hAnsi="GHEA Grapalat"/>
          <w:lang w:val="hy-AM"/>
        </w:rPr>
        <w:t>---------</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Pr>
          <w:rStyle w:val="FootnoteReference"/>
          <w:rFonts w:ascii="GHEA Grapalat" w:hAnsi="GHEA Grapalat"/>
        </w:rPr>
        <w:t>3</w:t>
      </w:r>
      <w:r w:rsidRPr="002A75B6">
        <w:rPr>
          <w:rFonts w:ascii="GHEA Grapalat" w:hAnsi="GHEA Grapalat"/>
          <w:vertAlign w:val="superscript"/>
        </w:rPr>
        <w:t>6</w:t>
      </w:r>
    </w:p>
    <w:p w14:paraId="049B2A98" w14:textId="77777777" w:rsidR="00FA161B" w:rsidRDefault="00FA161B" w:rsidP="000A7CC2">
      <w:pPr>
        <w:widowControl w:val="0"/>
        <w:tabs>
          <w:tab w:val="left" w:pos="1276"/>
        </w:tabs>
        <w:ind w:firstLine="567"/>
        <w:jc w:val="both"/>
        <w:rPr>
          <w:rFonts w:ascii="GHEA Grapalat" w:hAnsi="GHEA Grapalat"/>
        </w:rPr>
      </w:pPr>
    </w:p>
    <w:p w14:paraId="03593EB1" w14:textId="4161F533"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lastRenderedPageBreak/>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lastRenderedPageBreak/>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07788426" w14:textId="77777777" w:rsidR="00BB28C8" w:rsidRPr="009F3DC7" w:rsidRDefault="00BB28C8" w:rsidP="0080154C">
      <w:pPr>
        <w:widowControl w:val="0"/>
        <w:tabs>
          <w:tab w:val="left" w:pos="1276"/>
        </w:tabs>
        <w:jc w:val="both"/>
        <w:rPr>
          <w:rFonts w:ascii="GHEA Grapalat" w:hAnsi="GHEA Grapalat"/>
          <w:u w:val="single"/>
        </w:rPr>
      </w:pPr>
      <w:r w:rsidRPr="009F3DC7">
        <w:rPr>
          <w:rFonts w:ascii="GHEA Grapalat" w:hAnsi="GHEA Grapalat"/>
          <w:i/>
        </w:rPr>
        <w:lastRenderedPageBreak/>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6ED5B94C" w14:textId="77777777" w:rsidR="00C1789F" w:rsidRDefault="00C1789F" w:rsidP="00FA1A4C">
      <w:pPr>
        <w:widowControl w:val="0"/>
        <w:spacing w:line="276" w:lineRule="auto"/>
        <w:ind w:firstLine="567"/>
        <w:jc w:val="right"/>
        <w:rPr>
          <w:rFonts w:ascii="GHEA Grapalat" w:hAnsi="GHEA Grapalat"/>
          <w:i/>
        </w:rPr>
        <w:sectPr w:rsidR="00C1789F" w:rsidSect="00E33A3F">
          <w:footerReference w:type="default" r:id="rId10"/>
          <w:footnotePr>
            <w:pos w:val="beneathText"/>
          </w:footnotePr>
          <w:type w:val="nextColumn"/>
          <w:pgSz w:w="11907" w:h="16840" w:code="9"/>
          <w:pgMar w:top="360" w:right="1107" w:bottom="1418" w:left="1260" w:header="561" w:footer="561" w:gutter="0"/>
          <w:cols w:space="720"/>
          <w:docGrid w:linePitch="326"/>
        </w:sectPr>
      </w:pPr>
    </w:p>
    <w:p w14:paraId="06009812" w14:textId="77777777" w:rsidR="00DC5FC9" w:rsidRDefault="00DC5FC9" w:rsidP="00D25FBF">
      <w:pPr>
        <w:widowControl w:val="0"/>
        <w:ind w:firstLine="567"/>
        <w:jc w:val="right"/>
        <w:rPr>
          <w:rFonts w:ascii="GHEA Grapalat" w:hAnsi="GHEA Grapalat"/>
          <w:i/>
          <w:sz w:val="22"/>
          <w:szCs w:val="22"/>
        </w:rPr>
      </w:pPr>
    </w:p>
    <w:p w14:paraId="7D178500" w14:textId="6F680E7C" w:rsidR="00BB28C8" w:rsidRPr="00265B31" w:rsidRDefault="00BB28C8" w:rsidP="00D25FBF">
      <w:pPr>
        <w:widowControl w:val="0"/>
        <w:ind w:firstLine="567"/>
        <w:jc w:val="right"/>
        <w:rPr>
          <w:rFonts w:ascii="GHEA Grapalat" w:hAnsi="GHEA Grapalat" w:cs="Arial"/>
          <w:i/>
          <w:sz w:val="22"/>
          <w:szCs w:val="22"/>
        </w:rPr>
      </w:pPr>
      <w:r w:rsidRPr="00265B31">
        <w:rPr>
          <w:rFonts w:ascii="GHEA Grapalat" w:hAnsi="GHEA Grapalat"/>
          <w:i/>
          <w:sz w:val="22"/>
          <w:szCs w:val="22"/>
        </w:rPr>
        <w:t>Приложение № 1</w:t>
      </w:r>
    </w:p>
    <w:p w14:paraId="0A564777" w14:textId="77777777" w:rsidR="00BB28C8" w:rsidRDefault="00BB28C8" w:rsidP="00D25FBF">
      <w:pPr>
        <w:widowControl w:val="0"/>
        <w:ind w:firstLine="567"/>
        <w:jc w:val="right"/>
        <w:rPr>
          <w:rFonts w:ascii="GHEA Grapalat" w:hAnsi="GHEA Grapalat"/>
          <w:i/>
          <w:sz w:val="22"/>
          <w:szCs w:val="22"/>
        </w:rPr>
      </w:pPr>
      <w:r w:rsidRPr="00265B31">
        <w:rPr>
          <w:rFonts w:ascii="GHEA Grapalat" w:hAnsi="GHEA Grapalat"/>
          <w:i/>
          <w:sz w:val="22"/>
          <w:szCs w:val="22"/>
        </w:rPr>
        <w:t>к Договору под кодом</w:t>
      </w:r>
      <w:r w:rsidRPr="00265B31">
        <w:rPr>
          <w:rFonts w:ascii="GHEA Grapalat" w:hAnsi="GHEA Grapalat" w:cs="Arial"/>
          <w:i/>
          <w:sz w:val="22"/>
          <w:szCs w:val="22"/>
        </w:rPr>
        <w:br/>
      </w:r>
      <w:r w:rsidRPr="00265B31">
        <w:rPr>
          <w:rFonts w:ascii="GHEA Grapalat" w:hAnsi="GHEA Grapalat"/>
          <w:i/>
          <w:sz w:val="22"/>
          <w:szCs w:val="22"/>
        </w:rPr>
        <w:t xml:space="preserve">заключенному " </w:t>
      </w:r>
      <w:r w:rsidRPr="00265B31">
        <w:rPr>
          <w:rFonts w:ascii="GHEA Grapalat" w:hAnsi="GHEA Grapalat"/>
          <w:i/>
          <w:sz w:val="22"/>
          <w:szCs w:val="22"/>
        </w:rPr>
        <w:tab/>
        <w:t xml:space="preserve">"  </w:t>
      </w:r>
      <w:r w:rsidRPr="00265B31">
        <w:rPr>
          <w:rFonts w:ascii="GHEA Grapalat" w:hAnsi="GHEA Grapalat"/>
          <w:i/>
          <w:sz w:val="22"/>
          <w:szCs w:val="22"/>
        </w:rPr>
        <w:tab/>
        <w:t>20</w:t>
      </w:r>
      <w:r w:rsidRPr="00265B31">
        <w:rPr>
          <w:rFonts w:ascii="GHEA Grapalat" w:hAnsi="GHEA Grapalat"/>
          <w:i/>
          <w:sz w:val="22"/>
          <w:szCs w:val="22"/>
        </w:rPr>
        <w:tab/>
        <w:t>г.</w:t>
      </w:r>
    </w:p>
    <w:p w14:paraId="5CDDE842" w14:textId="77777777" w:rsidR="00DC5FC9" w:rsidRDefault="00DC5FC9" w:rsidP="00D25FBF">
      <w:pPr>
        <w:widowControl w:val="0"/>
        <w:ind w:firstLine="567"/>
        <w:jc w:val="right"/>
        <w:rPr>
          <w:rFonts w:ascii="GHEA Grapalat" w:hAnsi="GHEA Grapalat" w:cs="Arial"/>
          <w:i/>
          <w:sz w:val="22"/>
          <w:szCs w:val="22"/>
        </w:rPr>
      </w:pPr>
    </w:p>
    <w:p w14:paraId="2D33043B" w14:textId="77777777" w:rsidR="00DC5FC9" w:rsidRPr="00265B31" w:rsidRDefault="00DC5FC9" w:rsidP="00D25FBF">
      <w:pPr>
        <w:widowControl w:val="0"/>
        <w:ind w:firstLine="567"/>
        <w:jc w:val="right"/>
        <w:rPr>
          <w:rFonts w:ascii="GHEA Grapalat" w:hAnsi="GHEA Grapalat" w:cs="Arial"/>
          <w:i/>
          <w:sz w:val="22"/>
          <w:szCs w:val="22"/>
        </w:rPr>
      </w:pPr>
    </w:p>
    <w:p w14:paraId="069E3FD5" w14:textId="0242CF24" w:rsidR="00645CA8" w:rsidRPr="00DC5FC9" w:rsidRDefault="00645CA8" w:rsidP="00DE2A41">
      <w:pPr>
        <w:ind w:right="-421"/>
        <w:rPr>
          <w:rFonts w:ascii="GHEA Grapalat" w:hAnsi="GHEA Grapalat"/>
        </w:rPr>
      </w:pPr>
    </w:p>
    <w:p w14:paraId="022395DC" w14:textId="0D3273E9" w:rsidR="00C1789F" w:rsidRDefault="00DE2A41" w:rsidP="000C5D59">
      <w:pPr>
        <w:ind w:right="-421"/>
        <w:jc w:val="center"/>
        <w:rPr>
          <w:rFonts w:ascii="GHEA Grapalat" w:hAnsi="GHEA Grapalat"/>
          <w:b/>
          <w:bCs/>
        </w:rPr>
      </w:pPr>
      <w:r w:rsidRPr="00DE2A41">
        <w:rPr>
          <w:rFonts w:ascii="GHEA Grapalat" w:hAnsi="GHEA Grapalat"/>
          <w:b/>
          <w:bCs/>
          <w:lang w:val="hy-AM"/>
        </w:rPr>
        <w:t>ПРАЙС-ЛИСТ НА ВАКАНСИИ</w:t>
      </w:r>
    </w:p>
    <w:p w14:paraId="45421744" w14:textId="29A4B282" w:rsidR="00DE2A41" w:rsidRPr="00DE2A41" w:rsidRDefault="00097F00" w:rsidP="000C5D59">
      <w:pPr>
        <w:ind w:right="-421"/>
        <w:jc w:val="center"/>
        <w:rPr>
          <w:rFonts w:ascii="GHEA Grapalat" w:hAnsi="GHEA Grapalat"/>
          <w:bCs/>
        </w:rPr>
      </w:pPr>
      <w:r>
        <w:rPr>
          <w:rFonts w:ascii="GHEA Grapalat" w:eastAsia="MS Mincho" w:hAnsi="GHEA Grapalat"/>
          <w:bCs/>
          <w:sz w:val="22"/>
          <w:lang w:eastAsia="ja-JP"/>
        </w:rPr>
        <w:t>ТЕКУЩИЕ РАБОТЫ, ТРЕБУЮЩИЕ СРОЧНОГО РЕШЕНИЯ</w:t>
      </w:r>
    </w:p>
    <w:tbl>
      <w:tblPr>
        <w:tblW w:w="10890" w:type="dxa"/>
        <w:tblInd w:w="-792" w:type="dxa"/>
        <w:tblLook w:val="04A0" w:firstRow="1" w:lastRow="0" w:firstColumn="1" w:lastColumn="0" w:noHBand="0" w:noVBand="1"/>
      </w:tblPr>
      <w:tblGrid>
        <w:gridCol w:w="760"/>
        <w:gridCol w:w="4855"/>
        <w:gridCol w:w="1520"/>
        <w:gridCol w:w="1725"/>
        <w:gridCol w:w="2030"/>
      </w:tblGrid>
      <w:tr w:rsidR="00255E56" w14:paraId="16729710" w14:textId="77777777" w:rsidTr="00255E56">
        <w:trPr>
          <w:trHeight w:val="181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60754E" w14:textId="77777777" w:rsidR="00255E56" w:rsidRDefault="00255E56">
            <w:pPr>
              <w:jc w:val="center"/>
              <w:rPr>
                <w:rFonts w:ascii="Calibri" w:hAnsi="Calibri" w:cs="Calibri"/>
                <w:b/>
                <w:bCs/>
                <w:color w:val="000000"/>
                <w:sz w:val="22"/>
                <w:szCs w:val="22"/>
              </w:rPr>
            </w:pPr>
            <w:r>
              <w:rPr>
                <w:rFonts w:ascii="Calibri" w:hAnsi="Calibri" w:cs="Calibri"/>
                <w:b/>
                <w:bCs/>
                <w:color w:val="000000"/>
                <w:sz w:val="22"/>
                <w:szCs w:val="22"/>
              </w:rPr>
              <w:t>Հ/Հ</w:t>
            </w:r>
          </w:p>
        </w:tc>
        <w:tc>
          <w:tcPr>
            <w:tcW w:w="4910" w:type="dxa"/>
            <w:tcBorders>
              <w:top w:val="single" w:sz="4" w:space="0" w:color="auto"/>
              <w:left w:val="nil"/>
              <w:bottom w:val="single" w:sz="4" w:space="0" w:color="auto"/>
              <w:right w:val="single" w:sz="4" w:space="0" w:color="auto"/>
            </w:tcBorders>
            <w:shd w:val="clear" w:color="auto" w:fill="auto"/>
            <w:vAlign w:val="center"/>
            <w:hideMark/>
          </w:tcPr>
          <w:p w14:paraId="55813AFA" w14:textId="77777777" w:rsidR="00255E56" w:rsidRDefault="00255E56">
            <w:pPr>
              <w:jc w:val="center"/>
              <w:rPr>
                <w:rFonts w:ascii="Calibri" w:hAnsi="Calibri" w:cs="Calibri"/>
                <w:b/>
                <w:bCs/>
                <w:color w:val="000000"/>
                <w:sz w:val="22"/>
                <w:szCs w:val="22"/>
              </w:rPr>
            </w:pPr>
            <w:r>
              <w:rPr>
                <w:rFonts w:ascii="Calibri" w:hAnsi="Calibri" w:cs="Calibri"/>
                <w:b/>
                <w:bCs/>
                <w:color w:val="000000"/>
                <w:sz w:val="22"/>
                <w:szCs w:val="22"/>
              </w:rPr>
              <w:t>Աշխատանքի անվանումը                                                                                                          Название работы</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59C07C95" w14:textId="77777777" w:rsidR="00255E56" w:rsidRDefault="00255E56">
            <w:pPr>
              <w:jc w:val="center"/>
              <w:rPr>
                <w:rFonts w:ascii="Calibri" w:hAnsi="Calibri" w:cs="Calibri"/>
                <w:b/>
                <w:bCs/>
                <w:color w:val="000000"/>
                <w:sz w:val="22"/>
                <w:szCs w:val="22"/>
              </w:rPr>
            </w:pPr>
            <w:r>
              <w:rPr>
                <w:rFonts w:ascii="Calibri" w:hAnsi="Calibri" w:cs="Calibri"/>
                <w:b/>
                <w:bCs/>
                <w:color w:val="000000"/>
                <w:sz w:val="22"/>
                <w:szCs w:val="22"/>
              </w:rPr>
              <w:t>Չափի միավոր Единица измерения</w:t>
            </w:r>
          </w:p>
        </w:tc>
        <w:tc>
          <w:tcPr>
            <w:tcW w:w="1725" w:type="dxa"/>
            <w:tcBorders>
              <w:top w:val="single" w:sz="4" w:space="0" w:color="auto"/>
              <w:left w:val="nil"/>
              <w:bottom w:val="single" w:sz="4" w:space="0" w:color="auto"/>
              <w:right w:val="single" w:sz="4" w:space="0" w:color="auto"/>
            </w:tcBorders>
            <w:shd w:val="clear" w:color="auto" w:fill="auto"/>
            <w:vAlign w:val="center"/>
            <w:hideMark/>
          </w:tcPr>
          <w:p w14:paraId="48785252" w14:textId="77777777" w:rsidR="00255E56" w:rsidRDefault="00255E56">
            <w:pPr>
              <w:jc w:val="center"/>
              <w:rPr>
                <w:rFonts w:ascii="Cambria" w:hAnsi="Cambria" w:cs="Calibri"/>
                <w:b/>
                <w:bCs/>
                <w:color w:val="000000"/>
                <w:sz w:val="18"/>
                <w:szCs w:val="18"/>
              </w:rPr>
            </w:pPr>
            <w:r>
              <w:rPr>
                <w:rFonts w:ascii="Cambria" w:hAnsi="Cambria" w:cs="Calibri"/>
                <w:b/>
                <w:bCs/>
                <w:color w:val="000000"/>
                <w:sz w:val="18"/>
                <w:szCs w:val="18"/>
              </w:rPr>
              <w:t xml:space="preserve">Միավորի առավելագույն գինը              </w:t>
            </w:r>
            <w:r>
              <w:rPr>
                <w:rFonts w:ascii="Cambria" w:hAnsi="Cambria" w:cs="Calibri"/>
                <w:b/>
                <w:bCs/>
                <w:color w:val="000000"/>
                <w:sz w:val="18"/>
                <w:szCs w:val="18"/>
              </w:rPr>
              <w:br/>
              <w:t>/հազ. դրամ/ Максимальная цена за единицу</w:t>
            </w:r>
            <w:r>
              <w:rPr>
                <w:rFonts w:ascii="Cambria" w:hAnsi="Cambria" w:cs="Calibri"/>
                <w:b/>
                <w:bCs/>
                <w:color w:val="000000"/>
                <w:sz w:val="18"/>
                <w:szCs w:val="18"/>
              </w:rPr>
              <w:br/>
              <w:t>/ драм/</w:t>
            </w:r>
          </w:p>
        </w:tc>
        <w:tc>
          <w:tcPr>
            <w:tcW w:w="1975" w:type="dxa"/>
            <w:tcBorders>
              <w:top w:val="single" w:sz="4" w:space="0" w:color="auto"/>
              <w:left w:val="nil"/>
              <w:bottom w:val="single" w:sz="4" w:space="0" w:color="auto"/>
              <w:right w:val="single" w:sz="4" w:space="0" w:color="auto"/>
            </w:tcBorders>
            <w:shd w:val="clear" w:color="auto" w:fill="auto"/>
            <w:vAlign w:val="center"/>
            <w:hideMark/>
          </w:tcPr>
          <w:p w14:paraId="4AFAE6BC" w14:textId="77777777" w:rsidR="00255E56" w:rsidRDefault="00255E56">
            <w:pPr>
              <w:jc w:val="center"/>
              <w:rPr>
                <w:rFonts w:ascii="Cambria" w:hAnsi="Cambria" w:cs="Calibri"/>
                <w:b/>
                <w:bCs/>
                <w:color w:val="000000"/>
                <w:sz w:val="18"/>
                <w:szCs w:val="18"/>
              </w:rPr>
            </w:pPr>
            <w:r>
              <w:rPr>
                <w:rFonts w:ascii="Cambria" w:hAnsi="Cambria" w:cs="Calibri"/>
                <w:b/>
                <w:bCs/>
                <w:color w:val="000000"/>
                <w:sz w:val="18"/>
                <w:szCs w:val="18"/>
              </w:rPr>
              <w:t xml:space="preserve"> Միավորի առավելագույն գինը  տոկոսային արտահայտությամբ Максимальная цена единицы в процентном выражении</w:t>
            </w:r>
          </w:p>
        </w:tc>
      </w:tr>
      <w:tr w:rsidR="00255E56" w14:paraId="0FB835C4" w14:textId="77777777" w:rsidTr="00255E56">
        <w:trPr>
          <w:trHeight w:val="288"/>
        </w:trPr>
        <w:tc>
          <w:tcPr>
            <w:tcW w:w="760" w:type="dxa"/>
            <w:tcBorders>
              <w:top w:val="nil"/>
              <w:left w:val="single" w:sz="4" w:space="0" w:color="auto"/>
              <w:bottom w:val="single" w:sz="4" w:space="0" w:color="auto"/>
              <w:right w:val="single" w:sz="4" w:space="0" w:color="auto"/>
            </w:tcBorders>
            <w:shd w:val="clear" w:color="auto" w:fill="auto"/>
            <w:vAlign w:val="bottom"/>
            <w:hideMark/>
          </w:tcPr>
          <w:p w14:paraId="4519EF58" w14:textId="77777777" w:rsidR="00255E56" w:rsidRDefault="00255E56">
            <w:pPr>
              <w:jc w:val="center"/>
              <w:rPr>
                <w:rFonts w:ascii="Calibri" w:hAnsi="Calibri" w:cs="Calibri"/>
                <w:b/>
                <w:bCs/>
                <w:i/>
                <w:iCs/>
                <w:color w:val="000000"/>
                <w:sz w:val="22"/>
                <w:szCs w:val="22"/>
              </w:rPr>
            </w:pPr>
            <w:r>
              <w:rPr>
                <w:rFonts w:ascii="Calibri" w:hAnsi="Calibri" w:cs="Calibri"/>
                <w:b/>
                <w:bCs/>
                <w:i/>
                <w:iCs/>
                <w:color w:val="000000"/>
                <w:sz w:val="22"/>
                <w:szCs w:val="22"/>
              </w:rPr>
              <w:t>1</w:t>
            </w:r>
          </w:p>
        </w:tc>
        <w:tc>
          <w:tcPr>
            <w:tcW w:w="4910" w:type="dxa"/>
            <w:tcBorders>
              <w:top w:val="nil"/>
              <w:left w:val="nil"/>
              <w:bottom w:val="single" w:sz="4" w:space="0" w:color="auto"/>
              <w:right w:val="single" w:sz="4" w:space="0" w:color="auto"/>
            </w:tcBorders>
            <w:shd w:val="clear" w:color="auto" w:fill="auto"/>
            <w:vAlign w:val="bottom"/>
            <w:hideMark/>
          </w:tcPr>
          <w:p w14:paraId="0EFFD518" w14:textId="77777777" w:rsidR="00255E56" w:rsidRDefault="00255E56">
            <w:pPr>
              <w:jc w:val="center"/>
              <w:rPr>
                <w:rFonts w:ascii="Calibri" w:hAnsi="Calibri" w:cs="Calibri"/>
                <w:b/>
                <w:bCs/>
                <w:i/>
                <w:iCs/>
                <w:color w:val="000000"/>
                <w:sz w:val="22"/>
                <w:szCs w:val="22"/>
              </w:rPr>
            </w:pPr>
            <w:r>
              <w:rPr>
                <w:rFonts w:ascii="Calibri" w:hAnsi="Calibri" w:cs="Calibri"/>
                <w:b/>
                <w:bCs/>
                <w:i/>
                <w:iCs/>
                <w:color w:val="000000"/>
                <w:sz w:val="22"/>
                <w:szCs w:val="22"/>
              </w:rPr>
              <w:t>2</w:t>
            </w:r>
          </w:p>
        </w:tc>
        <w:tc>
          <w:tcPr>
            <w:tcW w:w="1520" w:type="dxa"/>
            <w:tcBorders>
              <w:top w:val="nil"/>
              <w:left w:val="nil"/>
              <w:bottom w:val="single" w:sz="4" w:space="0" w:color="auto"/>
              <w:right w:val="single" w:sz="4" w:space="0" w:color="auto"/>
            </w:tcBorders>
            <w:shd w:val="clear" w:color="auto" w:fill="auto"/>
            <w:vAlign w:val="bottom"/>
            <w:hideMark/>
          </w:tcPr>
          <w:p w14:paraId="079EB032" w14:textId="77777777" w:rsidR="00255E56" w:rsidRDefault="00255E56">
            <w:pPr>
              <w:jc w:val="center"/>
              <w:rPr>
                <w:rFonts w:ascii="Calibri" w:hAnsi="Calibri" w:cs="Calibri"/>
                <w:b/>
                <w:bCs/>
                <w:i/>
                <w:iCs/>
                <w:color w:val="000000"/>
                <w:sz w:val="22"/>
                <w:szCs w:val="22"/>
              </w:rPr>
            </w:pPr>
            <w:r>
              <w:rPr>
                <w:rFonts w:ascii="Calibri" w:hAnsi="Calibri" w:cs="Calibri"/>
                <w:b/>
                <w:bCs/>
                <w:i/>
                <w:iCs/>
                <w:color w:val="000000"/>
                <w:sz w:val="22"/>
                <w:szCs w:val="22"/>
              </w:rPr>
              <w:t> </w:t>
            </w:r>
          </w:p>
        </w:tc>
        <w:tc>
          <w:tcPr>
            <w:tcW w:w="1725" w:type="dxa"/>
            <w:tcBorders>
              <w:top w:val="nil"/>
              <w:left w:val="nil"/>
              <w:bottom w:val="single" w:sz="4" w:space="0" w:color="auto"/>
              <w:right w:val="single" w:sz="4" w:space="0" w:color="auto"/>
            </w:tcBorders>
            <w:shd w:val="clear" w:color="auto" w:fill="auto"/>
            <w:vAlign w:val="bottom"/>
            <w:hideMark/>
          </w:tcPr>
          <w:p w14:paraId="6DDA23A9" w14:textId="77777777" w:rsidR="00255E56" w:rsidRDefault="00255E56">
            <w:pPr>
              <w:jc w:val="center"/>
              <w:rPr>
                <w:rFonts w:ascii="Calibri" w:hAnsi="Calibri" w:cs="Calibri"/>
                <w:b/>
                <w:bCs/>
                <w:i/>
                <w:iCs/>
                <w:color w:val="000000"/>
                <w:sz w:val="22"/>
                <w:szCs w:val="22"/>
              </w:rPr>
            </w:pPr>
            <w:r>
              <w:rPr>
                <w:rFonts w:ascii="Calibri" w:hAnsi="Calibri" w:cs="Calibri"/>
                <w:b/>
                <w:bCs/>
                <w:i/>
                <w:iCs/>
                <w:color w:val="000000"/>
                <w:sz w:val="22"/>
                <w:szCs w:val="22"/>
              </w:rPr>
              <w:t>3</w:t>
            </w:r>
          </w:p>
        </w:tc>
        <w:tc>
          <w:tcPr>
            <w:tcW w:w="1975" w:type="dxa"/>
            <w:tcBorders>
              <w:top w:val="nil"/>
              <w:left w:val="nil"/>
              <w:bottom w:val="single" w:sz="4" w:space="0" w:color="auto"/>
              <w:right w:val="single" w:sz="4" w:space="0" w:color="auto"/>
            </w:tcBorders>
            <w:shd w:val="clear" w:color="auto" w:fill="auto"/>
            <w:vAlign w:val="bottom"/>
            <w:hideMark/>
          </w:tcPr>
          <w:p w14:paraId="6496FEC2" w14:textId="77777777" w:rsidR="00255E56" w:rsidRDefault="00255E56">
            <w:pPr>
              <w:jc w:val="center"/>
              <w:rPr>
                <w:rFonts w:ascii="Calibri" w:hAnsi="Calibri" w:cs="Calibri"/>
                <w:b/>
                <w:bCs/>
                <w:i/>
                <w:iCs/>
                <w:color w:val="000000"/>
                <w:sz w:val="22"/>
                <w:szCs w:val="22"/>
              </w:rPr>
            </w:pPr>
            <w:r>
              <w:rPr>
                <w:rFonts w:ascii="Calibri" w:hAnsi="Calibri" w:cs="Calibri"/>
                <w:b/>
                <w:bCs/>
                <w:i/>
                <w:iCs/>
                <w:color w:val="000000"/>
                <w:sz w:val="22"/>
                <w:szCs w:val="22"/>
              </w:rPr>
              <w:t>5</w:t>
            </w:r>
          </w:p>
        </w:tc>
      </w:tr>
      <w:tr w:rsidR="00255E56" w14:paraId="688EE882" w14:textId="77777777" w:rsidTr="00255E56">
        <w:trPr>
          <w:trHeight w:val="121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8F35926" w14:textId="77777777" w:rsidR="00255E56" w:rsidRDefault="00255E56">
            <w:pPr>
              <w:jc w:val="center"/>
              <w:rPr>
                <w:rFonts w:ascii="Calibri" w:hAnsi="Calibri" w:cs="Calibri"/>
                <w:b/>
                <w:bCs/>
                <w:color w:val="000000"/>
                <w:sz w:val="22"/>
                <w:szCs w:val="22"/>
              </w:rPr>
            </w:pPr>
            <w:r>
              <w:rPr>
                <w:rFonts w:ascii="Calibri" w:hAnsi="Calibri" w:cs="Calibri"/>
                <w:b/>
                <w:bCs/>
                <w:color w:val="000000"/>
                <w:sz w:val="22"/>
                <w:szCs w:val="22"/>
              </w:rPr>
              <w:t>1</w:t>
            </w:r>
          </w:p>
        </w:tc>
        <w:tc>
          <w:tcPr>
            <w:tcW w:w="10130" w:type="dxa"/>
            <w:gridSpan w:val="4"/>
            <w:tcBorders>
              <w:top w:val="single" w:sz="4" w:space="0" w:color="auto"/>
              <w:left w:val="nil"/>
              <w:bottom w:val="single" w:sz="4" w:space="0" w:color="auto"/>
              <w:right w:val="single" w:sz="4" w:space="0" w:color="000000"/>
            </w:tcBorders>
            <w:shd w:val="clear" w:color="000000" w:fill="FFFFFF"/>
            <w:vAlign w:val="center"/>
            <w:hideMark/>
          </w:tcPr>
          <w:p w14:paraId="1AAFE272" w14:textId="77777777" w:rsidR="00255E56" w:rsidRDefault="00255E56">
            <w:pPr>
              <w:jc w:val="center"/>
              <w:rPr>
                <w:rFonts w:ascii="Calibri" w:hAnsi="Calibri" w:cs="Calibri"/>
                <w:b/>
                <w:bCs/>
                <w:color w:val="000000"/>
                <w:sz w:val="22"/>
                <w:szCs w:val="22"/>
              </w:rPr>
            </w:pPr>
            <w:r>
              <w:rPr>
                <w:rFonts w:ascii="Calibri" w:hAnsi="Calibri" w:cs="Calibri"/>
                <w:b/>
                <w:bCs/>
                <w:color w:val="000000"/>
                <w:sz w:val="22"/>
                <w:szCs w:val="22"/>
              </w:rPr>
              <w:t>Ընդհանուր օգտագործման տարածքներում տեղադրված գույքի ընթացիկ նորոգում</w:t>
            </w:r>
            <w:r>
              <w:rPr>
                <w:rFonts w:ascii="Arial LatArm" w:hAnsi="Arial LatArm" w:cs="Calibri"/>
                <w:b/>
                <w:bCs/>
                <w:color w:val="000000"/>
                <w:sz w:val="22"/>
                <w:szCs w:val="22"/>
              </w:rPr>
              <w:t xml:space="preserve"> և</w:t>
            </w:r>
            <w:r>
              <w:rPr>
                <w:rFonts w:ascii="Calibri" w:hAnsi="Calibri" w:cs="Calibri"/>
                <w:b/>
                <w:bCs/>
                <w:color w:val="000000"/>
                <w:sz w:val="22"/>
                <w:szCs w:val="22"/>
              </w:rPr>
              <w:t xml:space="preserve"> պահպանում այդ թվում՝                                                                                                     Текущий ремонт и обслуживание имущества, размещенного в помещениях общего пользования в том числе</w:t>
            </w:r>
          </w:p>
        </w:tc>
      </w:tr>
      <w:tr w:rsidR="00255E56" w14:paraId="07EF25FD" w14:textId="77777777" w:rsidTr="00255E56">
        <w:trPr>
          <w:trHeight w:val="14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D7AACC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1.1</w:t>
            </w:r>
          </w:p>
        </w:tc>
        <w:tc>
          <w:tcPr>
            <w:tcW w:w="4910" w:type="dxa"/>
            <w:tcBorders>
              <w:top w:val="nil"/>
              <w:left w:val="nil"/>
              <w:bottom w:val="single" w:sz="4" w:space="0" w:color="auto"/>
              <w:right w:val="single" w:sz="4" w:space="0" w:color="auto"/>
            </w:tcBorders>
            <w:shd w:val="clear" w:color="000000" w:fill="FFFFFF"/>
            <w:vAlign w:val="center"/>
            <w:hideMark/>
          </w:tcPr>
          <w:p w14:paraId="76440BB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Զրուցատաղավարների վնասված տարրերի (մետաղական  և փայտե) փոխարինում, վերանորոգում, ներկում, լաքապատում                                                                                                                                                                                                                                                                                                                             Замена, ремонт, покраска, лакирование поврежденных элементов беседок (металлических и деревянных) </w:t>
            </w:r>
          </w:p>
        </w:tc>
        <w:tc>
          <w:tcPr>
            <w:tcW w:w="1520" w:type="dxa"/>
            <w:tcBorders>
              <w:top w:val="nil"/>
              <w:left w:val="nil"/>
              <w:bottom w:val="single" w:sz="4" w:space="0" w:color="auto"/>
              <w:right w:val="single" w:sz="4" w:space="0" w:color="auto"/>
            </w:tcBorders>
            <w:shd w:val="clear" w:color="000000" w:fill="FFFFFF"/>
            <w:noWrap/>
            <w:vAlign w:val="center"/>
            <w:hideMark/>
          </w:tcPr>
          <w:p w14:paraId="2B81494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19E45F9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5.4</w:t>
            </w:r>
          </w:p>
        </w:tc>
        <w:tc>
          <w:tcPr>
            <w:tcW w:w="1975" w:type="dxa"/>
            <w:tcBorders>
              <w:top w:val="nil"/>
              <w:left w:val="nil"/>
              <w:bottom w:val="single" w:sz="4" w:space="0" w:color="auto"/>
              <w:right w:val="single" w:sz="4" w:space="0" w:color="auto"/>
            </w:tcBorders>
            <w:shd w:val="clear" w:color="auto" w:fill="auto"/>
            <w:noWrap/>
            <w:vAlign w:val="center"/>
            <w:hideMark/>
          </w:tcPr>
          <w:p w14:paraId="6933EBE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747246F" w14:textId="77777777" w:rsidTr="00255E56">
        <w:trPr>
          <w:trHeight w:val="138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C911F8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1.2</w:t>
            </w:r>
          </w:p>
        </w:tc>
        <w:tc>
          <w:tcPr>
            <w:tcW w:w="4910" w:type="dxa"/>
            <w:tcBorders>
              <w:top w:val="nil"/>
              <w:left w:val="nil"/>
              <w:bottom w:val="single" w:sz="4" w:space="0" w:color="auto"/>
              <w:right w:val="single" w:sz="4" w:space="0" w:color="auto"/>
            </w:tcBorders>
            <w:shd w:val="clear" w:color="000000" w:fill="FFFFFF"/>
            <w:vAlign w:val="center"/>
            <w:hideMark/>
          </w:tcPr>
          <w:p w14:paraId="66740005" w14:textId="77777777" w:rsidR="00255E56" w:rsidRDefault="00255E56">
            <w:pPr>
              <w:jc w:val="center"/>
              <w:rPr>
                <w:rFonts w:ascii="GH" w:hAnsi="GH" w:cs="Calibri"/>
                <w:color w:val="000000"/>
                <w:sz w:val="26"/>
                <w:szCs w:val="26"/>
              </w:rPr>
            </w:pPr>
            <w:r>
              <w:rPr>
                <w:rFonts w:ascii="GH" w:hAnsi="GH" w:cs="Calibri"/>
                <w:color w:val="000000"/>
                <w:sz w:val="26"/>
                <w:szCs w:val="26"/>
              </w:rPr>
              <w:t xml:space="preserve">Նստարանների վնասված տարրերի (մետաղական  և փայտե) փոխարինում, վերանորոգում, ներկում, լաքապատում                                                                                                                                                                                                                                                                                                                      Замена, ремонт, покраска, лакирование поврежденных элементов скамеек (металлических и деревянных) </w:t>
            </w:r>
          </w:p>
        </w:tc>
        <w:tc>
          <w:tcPr>
            <w:tcW w:w="1520" w:type="dxa"/>
            <w:tcBorders>
              <w:top w:val="nil"/>
              <w:left w:val="nil"/>
              <w:bottom w:val="single" w:sz="4" w:space="0" w:color="auto"/>
              <w:right w:val="single" w:sz="4" w:space="0" w:color="auto"/>
            </w:tcBorders>
            <w:shd w:val="clear" w:color="000000" w:fill="FFFFFF"/>
            <w:noWrap/>
            <w:vAlign w:val="center"/>
            <w:hideMark/>
          </w:tcPr>
          <w:p w14:paraId="0B31A8A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0B1F79D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3.5</w:t>
            </w:r>
          </w:p>
        </w:tc>
        <w:tc>
          <w:tcPr>
            <w:tcW w:w="1975" w:type="dxa"/>
            <w:tcBorders>
              <w:top w:val="nil"/>
              <w:left w:val="nil"/>
              <w:bottom w:val="single" w:sz="4" w:space="0" w:color="auto"/>
              <w:right w:val="single" w:sz="4" w:space="0" w:color="auto"/>
            </w:tcBorders>
            <w:shd w:val="clear" w:color="auto" w:fill="auto"/>
            <w:noWrap/>
            <w:vAlign w:val="center"/>
            <w:hideMark/>
          </w:tcPr>
          <w:p w14:paraId="5191F3E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C81DADD" w14:textId="77777777" w:rsidTr="00255E56">
        <w:trPr>
          <w:trHeight w:val="13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F4D9AA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1.3</w:t>
            </w:r>
          </w:p>
        </w:tc>
        <w:tc>
          <w:tcPr>
            <w:tcW w:w="4910" w:type="dxa"/>
            <w:tcBorders>
              <w:top w:val="nil"/>
              <w:left w:val="nil"/>
              <w:bottom w:val="single" w:sz="4" w:space="0" w:color="auto"/>
              <w:right w:val="single" w:sz="4" w:space="0" w:color="auto"/>
            </w:tcBorders>
            <w:shd w:val="clear" w:color="000000" w:fill="FFFFFF"/>
            <w:vAlign w:val="center"/>
            <w:hideMark/>
          </w:tcPr>
          <w:p w14:paraId="4F32DAD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Աղբամանների վնասված տարրերի (մետաղական  և փայտե) փոխարինում, վերանորոգում, ներկում, լաքապատում                                                                                                                                                                                                                                                                                                                      Замена, ремонт, покраска, лакирование поврежденных элементов мусорных баков</w:t>
            </w:r>
          </w:p>
        </w:tc>
        <w:tc>
          <w:tcPr>
            <w:tcW w:w="1520" w:type="dxa"/>
            <w:tcBorders>
              <w:top w:val="nil"/>
              <w:left w:val="nil"/>
              <w:bottom w:val="single" w:sz="4" w:space="0" w:color="auto"/>
              <w:right w:val="single" w:sz="4" w:space="0" w:color="auto"/>
            </w:tcBorders>
            <w:shd w:val="clear" w:color="000000" w:fill="FFFFFF"/>
            <w:noWrap/>
            <w:vAlign w:val="center"/>
            <w:hideMark/>
          </w:tcPr>
          <w:p w14:paraId="6D01A88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73ABB8C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w:t>
            </w:r>
          </w:p>
        </w:tc>
        <w:tc>
          <w:tcPr>
            <w:tcW w:w="1975" w:type="dxa"/>
            <w:tcBorders>
              <w:top w:val="nil"/>
              <w:left w:val="nil"/>
              <w:bottom w:val="single" w:sz="4" w:space="0" w:color="auto"/>
              <w:right w:val="single" w:sz="4" w:space="0" w:color="auto"/>
            </w:tcBorders>
            <w:shd w:val="clear" w:color="auto" w:fill="auto"/>
            <w:noWrap/>
            <w:vAlign w:val="center"/>
            <w:hideMark/>
          </w:tcPr>
          <w:p w14:paraId="1DDDAEA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D681A16" w14:textId="77777777" w:rsidTr="00255E56">
        <w:trPr>
          <w:trHeight w:val="148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CB631D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1.4</w:t>
            </w:r>
          </w:p>
        </w:tc>
        <w:tc>
          <w:tcPr>
            <w:tcW w:w="4910" w:type="dxa"/>
            <w:tcBorders>
              <w:top w:val="nil"/>
              <w:left w:val="nil"/>
              <w:bottom w:val="single" w:sz="4" w:space="0" w:color="auto"/>
              <w:right w:val="single" w:sz="4" w:space="0" w:color="auto"/>
            </w:tcBorders>
            <w:shd w:val="clear" w:color="000000" w:fill="FFFFFF"/>
            <w:vAlign w:val="center"/>
            <w:hideMark/>
          </w:tcPr>
          <w:p w14:paraId="74A2F1F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Մանկական խաղերի վնասված տարրերի (մետաղական  և փայտե) փոխարինում, վերանորոգում, ներկում, լաքապատում                                                                                                                                                                                                                                                                                 Замена, ремонт, покраска, лакирование поврежденных элементов детских игр </w:t>
            </w:r>
            <w:r>
              <w:rPr>
                <w:rFonts w:ascii="Calibri" w:hAnsi="Calibri" w:cs="Calibri"/>
                <w:color w:val="000000"/>
                <w:sz w:val="26"/>
                <w:szCs w:val="26"/>
              </w:rPr>
              <w:lastRenderedPageBreak/>
              <w:t xml:space="preserve">(металлических и деревянных) </w:t>
            </w:r>
          </w:p>
        </w:tc>
        <w:tc>
          <w:tcPr>
            <w:tcW w:w="1520" w:type="dxa"/>
            <w:tcBorders>
              <w:top w:val="nil"/>
              <w:left w:val="nil"/>
              <w:bottom w:val="single" w:sz="4" w:space="0" w:color="auto"/>
              <w:right w:val="single" w:sz="4" w:space="0" w:color="auto"/>
            </w:tcBorders>
            <w:shd w:val="clear" w:color="000000" w:fill="FFFFFF"/>
            <w:noWrap/>
            <w:vAlign w:val="center"/>
            <w:hideMark/>
          </w:tcPr>
          <w:p w14:paraId="2A29DAD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22BC330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w:t>
            </w:r>
          </w:p>
        </w:tc>
        <w:tc>
          <w:tcPr>
            <w:tcW w:w="1975" w:type="dxa"/>
            <w:tcBorders>
              <w:top w:val="nil"/>
              <w:left w:val="nil"/>
              <w:bottom w:val="single" w:sz="4" w:space="0" w:color="auto"/>
              <w:right w:val="single" w:sz="4" w:space="0" w:color="auto"/>
            </w:tcBorders>
            <w:shd w:val="clear" w:color="auto" w:fill="auto"/>
            <w:noWrap/>
            <w:vAlign w:val="center"/>
            <w:hideMark/>
          </w:tcPr>
          <w:p w14:paraId="28FF839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35B9F673" w14:textId="77777777" w:rsidTr="00255E56">
        <w:trPr>
          <w:trHeight w:val="136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DBD9CD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1.5</w:t>
            </w:r>
          </w:p>
        </w:tc>
        <w:tc>
          <w:tcPr>
            <w:tcW w:w="4910" w:type="dxa"/>
            <w:tcBorders>
              <w:top w:val="nil"/>
              <w:left w:val="nil"/>
              <w:bottom w:val="single" w:sz="4" w:space="0" w:color="auto"/>
              <w:right w:val="single" w:sz="4" w:space="0" w:color="auto"/>
            </w:tcBorders>
            <w:shd w:val="clear" w:color="000000" w:fill="FFFFFF"/>
            <w:vAlign w:val="center"/>
            <w:hideMark/>
          </w:tcPr>
          <w:p w14:paraId="7E372F8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Մանկական խաղերի վտանգ ներկայացնող տարրերի ապամոնտաժում                                                                                                                                                                                                                                                                                                                                                                                                                  Демонтаж элементов, представляющих опасность для детских игр</w:t>
            </w:r>
          </w:p>
        </w:tc>
        <w:tc>
          <w:tcPr>
            <w:tcW w:w="1520" w:type="dxa"/>
            <w:tcBorders>
              <w:top w:val="nil"/>
              <w:left w:val="nil"/>
              <w:bottom w:val="single" w:sz="4" w:space="0" w:color="auto"/>
              <w:right w:val="single" w:sz="4" w:space="0" w:color="auto"/>
            </w:tcBorders>
            <w:shd w:val="clear" w:color="000000" w:fill="FFFFFF"/>
            <w:noWrap/>
            <w:vAlign w:val="center"/>
            <w:hideMark/>
          </w:tcPr>
          <w:p w14:paraId="26277A8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1 հատ</w:t>
            </w:r>
          </w:p>
        </w:tc>
        <w:tc>
          <w:tcPr>
            <w:tcW w:w="1725" w:type="dxa"/>
            <w:tcBorders>
              <w:top w:val="nil"/>
              <w:left w:val="nil"/>
              <w:bottom w:val="single" w:sz="4" w:space="0" w:color="auto"/>
              <w:right w:val="single" w:sz="4" w:space="0" w:color="auto"/>
            </w:tcBorders>
            <w:shd w:val="clear" w:color="auto" w:fill="auto"/>
            <w:noWrap/>
            <w:vAlign w:val="center"/>
            <w:hideMark/>
          </w:tcPr>
          <w:p w14:paraId="53946C4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6</w:t>
            </w:r>
          </w:p>
        </w:tc>
        <w:tc>
          <w:tcPr>
            <w:tcW w:w="1975" w:type="dxa"/>
            <w:tcBorders>
              <w:top w:val="nil"/>
              <w:left w:val="nil"/>
              <w:bottom w:val="single" w:sz="4" w:space="0" w:color="auto"/>
              <w:right w:val="single" w:sz="4" w:space="0" w:color="auto"/>
            </w:tcBorders>
            <w:shd w:val="clear" w:color="auto" w:fill="auto"/>
            <w:noWrap/>
            <w:vAlign w:val="center"/>
            <w:hideMark/>
          </w:tcPr>
          <w:p w14:paraId="000AB47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839E74E" w14:textId="77777777" w:rsidTr="00255E56">
        <w:trPr>
          <w:trHeight w:val="114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A305C9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1.6</w:t>
            </w:r>
          </w:p>
        </w:tc>
        <w:tc>
          <w:tcPr>
            <w:tcW w:w="4910" w:type="dxa"/>
            <w:tcBorders>
              <w:top w:val="nil"/>
              <w:left w:val="nil"/>
              <w:bottom w:val="single" w:sz="4" w:space="0" w:color="auto"/>
              <w:right w:val="single" w:sz="4" w:space="0" w:color="auto"/>
            </w:tcBorders>
            <w:shd w:val="clear" w:color="000000" w:fill="FFFFFF"/>
            <w:vAlign w:val="center"/>
            <w:hideMark/>
          </w:tcPr>
          <w:p w14:paraId="6C5DDB6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Ցայտաղբյուրների վնասված դետալների փոխարինում, վերանորոգում                                                                                                                                                                                                                                                                                                                                                                                                  Замена, ремонт поврежденных деталей питьевых фонтанов</w:t>
            </w:r>
          </w:p>
        </w:tc>
        <w:tc>
          <w:tcPr>
            <w:tcW w:w="1520" w:type="dxa"/>
            <w:tcBorders>
              <w:top w:val="nil"/>
              <w:left w:val="nil"/>
              <w:bottom w:val="single" w:sz="4" w:space="0" w:color="auto"/>
              <w:right w:val="single" w:sz="4" w:space="0" w:color="auto"/>
            </w:tcBorders>
            <w:shd w:val="clear" w:color="000000" w:fill="FFFFFF"/>
            <w:noWrap/>
            <w:vAlign w:val="center"/>
            <w:hideMark/>
          </w:tcPr>
          <w:p w14:paraId="67B725F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7838078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7</w:t>
            </w:r>
          </w:p>
        </w:tc>
        <w:tc>
          <w:tcPr>
            <w:tcW w:w="1975" w:type="dxa"/>
            <w:tcBorders>
              <w:top w:val="nil"/>
              <w:left w:val="nil"/>
              <w:bottom w:val="single" w:sz="4" w:space="0" w:color="auto"/>
              <w:right w:val="single" w:sz="4" w:space="0" w:color="auto"/>
            </w:tcBorders>
            <w:shd w:val="clear" w:color="auto" w:fill="auto"/>
            <w:noWrap/>
            <w:vAlign w:val="center"/>
            <w:hideMark/>
          </w:tcPr>
          <w:p w14:paraId="1886035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854C744" w14:textId="77777777" w:rsidTr="00255E56">
        <w:trPr>
          <w:trHeight w:val="130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06B93F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w:t>
            </w:r>
          </w:p>
        </w:tc>
        <w:tc>
          <w:tcPr>
            <w:tcW w:w="10130" w:type="dxa"/>
            <w:gridSpan w:val="4"/>
            <w:tcBorders>
              <w:top w:val="single" w:sz="4" w:space="0" w:color="auto"/>
              <w:left w:val="nil"/>
              <w:bottom w:val="single" w:sz="4" w:space="0" w:color="auto"/>
              <w:right w:val="single" w:sz="4" w:space="0" w:color="000000"/>
            </w:tcBorders>
            <w:shd w:val="clear" w:color="000000" w:fill="FFFFFF"/>
            <w:vAlign w:val="center"/>
            <w:hideMark/>
          </w:tcPr>
          <w:p w14:paraId="0A187BD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&lt;&lt;Վեոլիա Ջուր&gt;&gt; ՓԲ ընկերության կողմից չսպասարկվող կոյուղագծերի, ջրագծերի սպասարկում, դիտահորերի վերանորոգում, այդ թվում՝                                                                                                                                                                                                                                       Обслуживание канализационных, водопроводных линий, ремонт люков, не обслуживаемых ЗАО "Веолия Джур", в том числе</w:t>
            </w:r>
          </w:p>
        </w:tc>
      </w:tr>
      <w:tr w:rsidR="00255E56" w14:paraId="39475CB5"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76D70D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w:t>
            </w:r>
          </w:p>
        </w:tc>
        <w:tc>
          <w:tcPr>
            <w:tcW w:w="4910" w:type="dxa"/>
            <w:tcBorders>
              <w:top w:val="nil"/>
              <w:left w:val="nil"/>
              <w:bottom w:val="single" w:sz="4" w:space="0" w:color="auto"/>
              <w:right w:val="single" w:sz="4" w:space="0" w:color="auto"/>
            </w:tcBorders>
            <w:shd w:val="clear" w:color="000000" w:fill="FFFFFF"/>
            <w:vAlign w:val="center"/>
            <w:hideMark/>
          </w:tcPr>
          <w:p w14:paraId="5C8DD818" w14:textId="77777777" w:rsidR="00255E56" w:rsidRDefault="00255E56">
            <w:pPr>
              <w:rPr>
                <w:rFonts w:ascii="Calibri" w:hAnsi="Calibri" w:cs="Calibri"/>
                <w:color w:val="000000"/>
                <w:sz w:val="26"/>
                <w:szCs w:val="26"/>
              </w:rPr>
            </w:pPr>
            <w:r>
              <w:rPr>
                <w:rFonts w:ascii="Calibri" w:hAnsi="Calibri" w:cs="Calibri"/>
                <w:color w:val="000000"/>
                <w:sz w:val="26"/>
                <w:szCs w:val="26"/>
              </w:rPr>
              <w:t xml:space="preserve">ջրագծերի վերանորոգում  նյութի ձեռք բերումով   d = 16- 32 մմ                                                                                                                                                                                                                                                                                                                                                                                                                          Ремонт водопроводов  воды путем приобретения материала d=16-32 мм.                              </w:t>
            </w:r>
          </w:p>
        </w:tc>
        <w:tc>
          <w:tcPr>
            <w:tcW w:w="1520" w:type="dxa"/>
            <w:tcBorders>
              <w:top w:val="nil"/>
              <w:left w:val="nil"/>
              <w:bottom w:val="single" w:sz="4" w:space="0" w:color="auto"/>
              <w:right w:val="single" w:sz="4" w:space="0" w:color="auto"/>
            </w:tcBorders>
            <w:shd w:val="clear" w:color="000000" w:fill="FFFFFF"/>
            <w:noWrap/>
            <w:vAlign w:val="center"/>
            <w:hideMark/>
          </w:tcPr>
          <w:p w14:paraId="48A7E63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6C37891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5</w:t>
            </w:r>
          </w:p>
        </w:tc>
        <w:tc>
          <w:tcPr>
            <w:tcW w:w="1975" w:type="dxa"/>
            <w:tcBorders>
              <w:top w:val="nil"/>
              <w:left w:val="nil"/>
              <w:bottom w:val="single" w:sz="4" w:space="0" w:color="auto"/>
              <w:right w:val="single" w:sz="4" w:space="0" w:color="auto"/>
            </w:tcBorders>
            <w:shd w:val="clear" w:color="auto" w:fill="auto"/>
            <w:noWrap/>
            <w:vAlign w:val="center"/>
            <w:hideMark/>
          </w:tcPr>
          <w:p w14:paraId="29944C7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B7F2D84" w14:textId="77777777" w:rsidTr="00255E56">
        <w:trPr>
          <w:trHeight w:val="14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1BC6AE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2.2</w:t>
            </w:r>
          </w:p>
        </w:tc>
        <w:tc>
          <w:tcPr>
            <w:tcW w:w="4910" w:type="dxa"/>
            <w:tcBorders>
              <w:top w:val="nil"/>
              <w:left w:val="nil"/>
              <w:bottom w:val="single" w:sz="4" w:space="0" w:color="auto"/>
              <w:right w:val="single" w:sz="4" w:space="0" w:color="auto"/>
            </w:tcBorders>
            <w:shd w:val="clear" w:color="000000" w:fill="FFFFFF"/>
            <w:vAlign w:val="center"/>
            <w:hideMark/>
          </w:tcPr>
          <w:p w14:paraId="345E60B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ջրագծերի վերանորոգում  նյութի ձեռք բերումով   d = 50 -100 մմ                                                                                                                                                                                                                                                                                                                                                                                                                                         Ремонт водопроводов  воды путем приобретения материала d=50-100мм.</w:t>
            </w:r>
          </w:p>
        </w:tc>
        <w:tc>
          <w:tcPr>
            <w:tcW w:w="1520" w:type="dxa"/>
            <w:tcBorders>
              <w:top w:val="nil"/>
              <w:left w:val="nil"/>
              <w:bottom w:val="single" w:sz="4" w:space="0" w:color="auto"/>
              <w:right w:val="single" w:sz="4" w:space="0" w:color="auto"/>
            </w:tcBorders>
            <w:shd w:val="clear" w:color="000000" w:fill="FFFFFF"/>
            <w:noWrap/>
            <w:vAlign w:val="center"/>
            <w:hideMark/>
          </w:tcPr>
          <w:p w14:paraId="23B0E77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54AC4CF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8</w:t>
            </w:r>
          </w:p>
        </w:tc>
        <w:tc>
          <w:tcPr>
            <w:tcW w:w="1975" w:type="dxa"/>
            <w:tcBorders>
              <w:top w:val="nil"/>
              <w:left w:val="nil"/>
              <w:bottom w:val="single" w:sz="4" w:space="0" w:color="auto"/>
              <w:right w:val="single" w:sz="4" w:space="0" w:color="auto"/>
            </w:tcBorders>
            <w:shd w:val="clear" w:color="auto" w:fill="auto"/>
            <w:noWrap/>
            <w:vAlign w:val="center"/>
            <w:hideMark/>
          </w:tcPr>
          <w:p w14:paraId="71119B4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1712BC8" w14:textId="77777777" w:rsidTr="00255E56">
        <w:trPr>
          <w:trHeight w:val="14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901ED4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2.3</w:t>
            </w:r>
          </w:p>
        </w:tc>
        <w:tc>
          <w:tcPr>
            <w:tcW w:w="4910" w:type="dxa"/>
            <w:tcBorders>
              <w:top w:val="nil"/>
              <w:left w:val="nil"/>
              <w:bottom w:val="single" w:sz="4" w:space="0" w:color="auto"/>
              <w:right w:val="single" w:sz="4" w:space="0" w:color="auto"/>
            </w:tcBorders>
            <w:shd w:val="clear" w:color="000000" w:fill="FFFFFF"/>
            <w:vAlign w:val="center"/>
            <w:hideMark/>
          </w:tcPr>
          <w:p w14:paraId="09F9A6B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Կոյուղագծերի վերանորոգում   գոյություն ունեցող խողովակով  d =  100 -200 մմ </w:t>
            </w:r>
            <w:r>
              <w:rPr>
                <w:rFonts w:ascii="Calibri" w:hAnsi="Calibri" w:cs="Calibri"/>
                <w:color w:val="000000"/>
                <w:sz w:val="26"/>
                <w:szCs w:val="26"/>
              </w:rPr>
              <w:br/>
              <w:t>Ремонт канализационных сетей путем покупки материала d=100-200 мм.</w:t>
            </w:r>
          </w:p>
        </w:tc>
        <w:tc>
          <w:tcPr>
            <w:tcW w:w="1520" w:type="dxa"/>
            <w:tcBorders>
              <w:top w:val="nil"/>
              <w:left w:val="nil"/>
              <w:bottom w:val="single" w:sz="4" w:space="0" w:color="auto"/>
              <w:right w:val="single" w:sz="4" w:space="0" w:color="auto"/>
            </w:tcBorders>
            <w:shd w:val="clear" w:color="000000" w:fill="FFFFFF"/>
            <w:noWrap/>
            <w:vAlign w:val="center"/>
            <w:hideMark/>
          </w:tcPr>
          <w:p w14:paraId="497CE0F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56CE551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w:t>
            </w:r>
          </w:p>
        </w:tc>
        <w:tc>
          <w:tcPr>
            <w:tcW w:w="1975" w:type="dxa"/>
            <w:tcBorders>
              <w:top w:val="nil"/>
              <w:left w:val="nil"/>
              <w:bottom w:val="single" w:sz="4" w:space="0" w:color="auto"/>
              <w:right w:val="single" w:sz="4" w:space="0" w:color="auto"/>
            </w:tcBorders>
            <w:shd w:val="clear" w:color="auto" w:fill="auto"/>
            <w:noWrap/>
            <w:vAlign w:val="center"/>
            <w:hideMark/>
          </w:tcPr>
          <w:p w14:paraId="44A24D0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A1046A9" w14:textId="77777777" w:rsidTr="00255E56">
        <w:trPr>
          <w:trHeight w:val="133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DA95A4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2.4</w:t>
            </w:r>
          </w:p>
        </w:tc>
        <w:tc>
          <w:tcPr>
            <w:tcW w:w="4910" w:type="dxa"/>
            <w:tcBorders>
              <w:top w:val="nil"/>
              <w:left w:val="nil"/>
              <w:bottom w:val="single" w:sz="4" w:space="0" w:color="auto"/>
              <w:right w:val="single" w:sz="4" w:space="0" w:color="auto"/>
            </w:tcBorders>
            <w:shd w:val="clear" w:color="000000" w:fill="FFFFFF"/>
            <w:vAlign w:val="center"/>
            <w:hideMark/>
          </w:tcPr>
          <w:p w14:paraId="34F8CEE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Կոյուղագծերի վերանորոգում   գոյություն ունեցող խողովակով   d =  250 - 350 մմ </w:t>
            </w:r>
            <w:r>
              <w:rPr>
                <w:rFonts w:ascii="Calibri" w:hAnsi="Calibri" w:cs="Calibri"/>
                <w:color w:val="000000"/>
                <w:sz w:val="26"/>
                <w:szCs w:val="26"/>
              </w:rPr>
              <w:br/>
              <w:t>Ремонт канализационных сетей путем покупки материала d=250-350 мм.</w:t>
            </w:r>
          </w:p>
        </w:tc>
        <w:tc>
          <w:tcPr>
            <w:tcW w:w="1520" w:type="dxa"/>
            <w:tcBorders>
              <w:top w:val="nil"/>
              <w:left w:val="nil"/>
              <w:bottom w:val="single" w:sz="4" w:space="0" w:color="auto"/>
              <w:right w:val="single" w:sz="4" w:space="0" w:color="auto"/>
            </w:tcBorders>
            <w:shd w:val="clear" w:color="000000" w:fill="FFFFFF"/>
            <w:noWrap/>
            <w:vAlign w:val="center"/>
            <w:hideMark/>
          </w:tcPr>
          <w:p w14:paraId="4826327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7C6B8C3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14</w:t>
            </w:r>
          </w:p>
        </w:tc>
        <w:tc>
          <w:tcPr>
            <w:tcW w:w="1975" w:type="dxa"/>
            <w:tcBorders>
              <w:top w:val="nil"/>
              <w:left w:val="nil"/>
              <w:bottom w:val="single" w:sz="4" w:space="0" w:color="auto"/>
              <w:right w:val="single" w:sz="4" w:space="0" w:color="auto"/>
            </w:tcBorders>
            <w:shd w:val="clear" w:color="auto" w:fill="auto"/>
            <w:noWrap/>
            <w:vAlign w:val="center"/>
            <w:hideMark/>
          </w:tcPr>
          <w:p w14:paraId="44EF43F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0617F83" w14:textId="77777777" w:rsidTr="00255E56">
        <w:trPr>
          <w:trHeight w:val="138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D737DA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2.5</w:t>
            </w:r>
          </w:p>
        </w:tc>
        <w:tc>
          <w:tcPr>
            <w:tcW w:w="4910" w:type="dxa"/>
            <w:tcBorders>
              <w:top w:val="nil"/>
              <w:left w:val="nil"/>
              <w:bottom w:val="single" w:sz="4" w:space="0" w:color="auto"/>
              <w:right w:val="single" w:sz="4" w:space="0" w:color="auto"/>
            </w:tcBorders>
            <w:shd w:val="clear" w:color="000000" w:fill="FFFFFF"/>
            <w:vAlign w:val="center"/>
            <w:hideMark/>
          </w:tcPr>
          <w:p w14:paraId="62A7B18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Կոյուղագծերի վերանորոգում  նյութի ձեռք բերումով   d =  100 -200 մմ </w:t>
            </w:r>
            <w:r>
              <w:rPr>
                <w:rFonts w:ascii="Calibri" w:hAnsi="Calibri" w:cs="Calibri"/>
                <w:color w:val="000000"/>
                <w:sz w:val="26"/>
                <w:szCs w:val="26"/>
              </w:rPr>
              <w:br/>
              <w:t>Ремонт канализационных сетей путем покупки материала d=100-200 мм.</w:t>
            </w:r>
          </w:p>
        </w:tc>
        <w:tc>
          <w:tcPr>
            <w:tcW w:w="1520" w:type="dxa"/>
            <w:tcBorders>
              <w:top w:val="nil"/>
              <w:left w:val="nil"/>
              <w:bottom w:val="single" w:sz="4" w:space="0" w:color="auto"/>
              <w:right w:val="single" w:sz="4" w:space="0" w:color="auto"/>
            </w:tcBorders>
            <w:shd w:val="clear" w:color="000000" w:fill="FFFFFF"/>
            <w:noWrap/>
            <w:vAlign w:val="center"/>
            <w:hideMark/>
          </w:tcPr>
          <w:p w14:paraId="5653582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566A63A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20</w:t>
            </w:r>
          </w:p>
        </w:tc>
        <w:tc>
          <w:tcPr>
            <w:tcW w:w="1975" w:type="dxa"/>
            <w:tcBorders>
              <w:top w:val="nil"/>
              <w:left w:val="nil"/>
              <w:bottom w:val="single" w:sz="4" w:space="0" w:color="auto"/>
              <w:right w:val="single" w:sz="4" w:space="0" w:color="auto"/>
            </w:tcBorders>
            <w:shd w:val="clear" w:color="auto" w:fill="auto"/>
            <w:noWrap/>
            <w:vAlign w:val="center"/>
            <w:hideMark/>
          </w:tcPr>
          <w:p w14:paraId="4A7EDFE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316E5A3" w14:textId="77777777" w:rsidTr="00255E56">
        <w:trPr>
          <w:trHeight w:val="142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765741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2.6</w:t>
            </w:r>
          </w:p>
        </w:tc>
        <w:tc>
          <w:tcPr>
            <w:tcW w:w="4910" w:type="dxa"/>
            <w:tcBorders>
              <w:top w:val="nil"/>
              <w:left w:val="nil"/>
              <w:bottom w:val="single" w:sz="4" w:space="0" w:color="auto"/>
              <w:right w:val="single" w:sz="4" w:space="0" w:color="auto"/>
            </w:tcBorders>
            <w:shd w:val="clear" w:color="000000" w:fill="FFFFFF"/>
            <w:vAlign w:val="center"/>
            <w:hideMark/>
          </w:tcPr>
          <w:p w14:paraId="4A239CB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Կոյուղագծերի վերանորոգում  նյութի ձեռք բերումով  d =  250 - 350 մմ </w:t>
            </w:r>
            <w:r>
              <w:rPr>
                <w:rFonts w:ascii="Calibri" w:hAnsi="Calibri" w:cs="Calibri"/>
                <w:color w:val="000000"/>
                <w:sz w:val="26"/>
                <w:szCs w:val="26"/>
              </w:rPr>
              <w:br/>
              <w:t>Ремонт канализационных сетей путем покупки материала d=250-350 мм.</w:t>
            </w:r>
          </w:p>
        </w:tc>
        <w:tc>
          <w:tcPr>
            <w:tcW w:w="1520" w:type="dxa"/>
            <w:tcBorders>
              <w:top w:val="nil"/>
              <w:left w:val="nil"/>
              <w:bottom w:val="single" w:sz="4" w:space="0" w:color="auto"/>
              <w:right w:val="single" w:sz="4" w:space="0" w:color="auto"/>
            </w:tcBorders>
            <w:shd w:val="clear" w:color="000000" w:fill="FFFFFF"/>
            <w:noWrap/>
            <w:vAlign w:val="center"/>
            <w:hideMark/>
          </w:tcPr>
          <w:p w14:paraId="533F816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4654285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28</w:t>
            </w:r>
          </w:p>
        </w:tc>
        <w:tc>
          <w:tcPr>
            <w:tcW w:w="1975" w:type="dxa"/>
            <w:tcBorders>
              <w:top w:val="nil"/>
              <w:left w:val="nil"/>
              <w:bottom w:val="single" w:sz="4" w:space="0" w:color="auto"/>
              <w:right w:val="single" w:sz="4" w:space="0" w:color="auto"/>
            </w:tcBorders>
            <w:shd w:val="clear" w:color="auto" w:fill="auto"/>
            <w:noWrap/>
            <w:vAlign w:val="center"/>
            <w:hideMark/>
          </w:tcPr>
          <w:p w14:paraId="259D000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1ABB638" w14:textId="77777777" w:rsidTr="00255E56">
        <w:trPr>
          <w:trHeight w:val="88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074509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2.7</w:t>
            </w:r>
          </w:p>
        </w:tc>
        <w:tc>
          <w:tcPr>
            <w:tcW w:w="4910" w:type="dxa"/>
            <w:tcBorders>
              <w:top w:val="nil"/>
              <w:left w:val="nil"/>
              <w:bottom w:val="single" w:sz="4" w:space="0" w:color="auto"/>
              <w:right w:val="single" w:sz="4" w:space="0" w:color="auto"/>
            </w:tcBorders>
            <w:shd w:val="clear" w:color="000000" w:fill="FFFFFF"/>
            <w:vAlign w:val="center"/>
            <w:hideMark/>
          </w:tcPr>
          <w:p w14:paraId="3943A6E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Կոյուղագծերի խցանումների բացում հատուկ մեքենայով                                                                                                                                                                                                                                                                                                                                                                                                                     Разблокировка канализационных труб специальной машиной</w:t>
            </w:r>
          </w:p>
        </w:tc>
        <w:tc>
          <w:tcPr>
            <w:tcW w:w="1520" w:type="dxa"/>
            <w:tcBorders>
              <w:top w:val="nil"/>
              <w:left w:val="nil"/>
              <w:bottom w:val="single" w:sz="4" w:space="0" w:color="auto"/>
              <w:right w:val="single" w:sz="4" w:space="0" w:color="auto"/>
            </w:tcBorders>
            <w:shd w:val="clear" w:color="000000" w:fill="FFFFFF"/>
            <w:vAlign w:val="center"/>
            <w:hideMark/>
          </w:tcPr>
          <w:p w14:paraId="7367298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անգամ մաքրել</w:t>
            </w:r>
          </w:p>
        </w:tc>
        <w:tc>
          <w:tcPr>
            <w:tcW w:w="1725" w:type="dxa"/>
            <w:tcBorders>
              <w:top w:val="nil"/>
              <w:left w:val="nil"/>
              <w:bottom w:val="single" w:sz="4" w:space="0" w:color="auto"/>
              <w:right w:val="single" w:sz="4" w:space="0" w:color="auto"/>
            </w:tcBorders>
            <w:shd w:val="clear" w:color="auto" w:fill="auto"/>
            <w:noWrap/>
            <w:vAlign w:val="center"/>
            <w:hideMark/>
          </w:tcPr>
          <w:p w14:paraId="57B248E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36</w:t>
            </w:r>
          </w:p>
        </w:tc>
        <w:tc>
          <w:tcPr>
            <w:tcW w:w="1975" w:type="dxa"/>
            <w:tcBorders>
              <w:top w:val="nil"/>
              <w:left w:val="nil"/>
              <w:bottom w:val="single" w:sz="4" w:space="0" w:color="auto"/>
              <w:right w:val="single" w:sz="4" w:space="0" w:color="auto"/>
            </w:tcBorders>
            <w:shd w:val="clear" w:color="auto" w:fill="auto"/>
            <w:noWrap/>
            <w:vAlign w:val="center"/>
            <w:hideMark/>
          </w:tcPr>
          <w:p w14:paraId="6DA302B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A1DDD4F" w14:textId="77777777" w:rsidTr="00255E56">
        <w:trPr>
          <w:trHeight w:val="7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37A3B8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2.8</w:t>
            </w:r>
          </w:p>
        </w:tc>
        <w:tc>
          <w:tcPr>
            <w:tcW w:w="4910" w:type="dxa"/>
            <w:tcBorders>
              <w:top w:val="nil"/>
              <w:left w:val="nil"/>
              <w:bottom w:val="single" w:sz="4" w:space="0" w:color="auto"/>
              <w:right w:val="single" w:sz="4" w:space="0" w:color="auto"/>
            </w:tcBorders>
            <w:shd w:val="clear" w:color="000000" w:fill="FFFFFF"/>
            <w:vAlign w:val="center"/>
            <w:hideMark/>
          </w:tcPr>
          <w:p w14:paraId="134A012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պատերի և հատակի վերանորոգում B25-բետոնով                                                                                                                                                                                                                                                                                                                                                                                                                     Ремонт стен и полов колодцев бетоном В25.</w:t>
            </w:r>
          </w:p>
        </w:tc>
        <w:tc>
          <w:tcPr>
            <w:tcW w:w="1520" w:type="dxa"/>
            <w:tcBorders>
              <w:top w:val="nil"/>
              <w:left w:val="nil"/>
              <w:bottom w:val="single" w:sz="4" w:space="0" w:color="auto"/>
              <w:right w:val="single" w:sz="4" w:space="0" w:color="auto"/>
            </w:tcBorders>
            <w:shd w:val="clear" w:color="000000" w:fill="FFFFFF"/>
            <w:noWrap/>
            <w:vAlign w:val="center"/>
            <w:hideMark/>
          </w:tcPr>
          <w:p w14:paraId="191A487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205A281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36</w:t>
            </w:r>
          </w:p>
        </w:tc>
        <w:tc>
          <w:tcPr>
            <w:tcW w:w="1975" w:type="dxa"/>
            <w:tcBorders>
              <w:top w:val="nil"/>
              <w:left w:val="nil"/>
              <w:bottom w:val="single" w:sz="4" w:space="0" w:color="auto"/>
              <w:right w:val="single" w:sz="4" w:space="0" w:color="auto"/>
            </w:tcBorders>
            <w:shd w:val="clear" w:color="auto" w:fill="auto"/>
            <w:noWrap/>
            <w:vAlign w:val="center"/>
            <w:hideMark/>
          </w:tcPr>
          <w:p w14:paraId="3DC1AD3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896F48F" w14:textId="77777777" w:rsidTr="00255E56">
        <w:trPr>
          <w:trHeight w:val="87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6BFF57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2.9</w:t>
            </w:r>
          </w:p>
        </w:tc>
        <w:tc>
          <w:tcPr>
            <w:tcW w:w="4910" w:type="dxa"/>
            <w:tcBorders>
              <w:top w:val="nil"/>
              <w:left w:val="nil"/>
              <w:bottom w:val="single" w:sz="4" w:space="0" w:color="auto"/>
              <w:right w:val="single" w:sz="4" w:space="0" w:color="auto"/>
            </w:tcBorders>
            <w:shd w:val="clear" w:color="000000" w:fill="FFFFFF"/>
            <w:vAlign w:val="center"/>
            <w:hideMark/>
          </w:tcPr>
          <w:p w14:paraId="3D39BBC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ծածկի տեղադրում, նիշերի ուղղում                                                                                                                                                                                                                                                                                                                                                                                                                                                                Установка крышки люка, коррекция символов</w:t>
            </w:r>
          </w:p>
        </w:tc>
        <w:tc>
          <w:tcPr>
            <w:tcW w:w="1520" w:type="dxa"/>
            <w:tcBorders>
              <w:top w:val="nil"/>
              <w:left w:val="nil"/>
              <w:bottom w:val="single" w:sz="4" w:space="0" w:color="auto"/>
              <w:right w:val="single" w:sz="4" w:space="0" w:color="auto"/>
            </w:tcBorders>
            <w:shd w:val="clear" w:color="000000" w:fill="FFFFFF"/>
            <w:noWrap/>
            <w:vAlign w:val="center"/>
            <w:hideMark/>
          </w:tcPr>
          <w:p w14:paraId="6AE6062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1586005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30</w:t>
            </w:r>
          </w:p>
        </w:tc>
        <w:tc>
          <w:tcPr>
            <w:tcW w:w="1975" w:type="dxa"/>
            <w:tcBorders>
              <w:top w:val="nil"/>
              <w:left w:val="nil"/>
              <w:bottom w:val="single" w:sz="4" w:space="0" w:color="auto"/>
              <w:right w:val="single" w:sz="4" w:space="0" w:color="auto"/>
            </w:tcBorders>
            <w:shd w:val="clear" w:color="auto" w:fill="auto"/>
            <w:noWrap/>
            <w:vAlign w:val="center"/>
            <w:hideMark/>
          </w:tcPr>
          <w:p w14:paraId="50C8209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682F4C0" w14:textId="77777777" w:rsidTr="00255E56">
        <w:trPr>
          <w:trHeight w:val="70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230D22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2.10</w:t>
            </w:r>
          </w:p>
        </w:tc>
        <w:tc>
          <w:tcPr>
            <w:tcW w:w="4910" w:type="dxa"/>
            <w:tcBorders>
              <w:top w:val="nil"/>
              <w:left w:val="nil"/>
              <w:bottom w:val="single" w:sz="4" w:space="0" w:color="auto"/>
              <w:right w:val="single" w:sz="4" w:space="0" w:color="auto"/>
            </w:tcBorders>
            <w:shd w:val="clear" w:color="000000" w:fill="FFFFFF"/>
            <w:vAlign w:val="center"/>
            <w:hideMark/>
          </w:tcPr>
          <w:p w14:paraId="65FB624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կափարիչի տեղադրում                                                                                                                                                                                                                                                                                                                                                                                                                                                                                         Установка крышки люка</w:t>
            </w:r>
          </w:p>
        </w:tc>
        <w:tc>
          <w:tcPr>
            <w:tcW w:w="1520" w:type="dxa"/>
            <w:tcBorders>
              <w:top w:val="nil"/>
              <w:left w:val="nil"/>
              <w:bottom w:val="single" w:sz="4" w:space="0" w:color="auto"/>
              <w:right w:val="single" w:sz="4" w:space="0" w:color="auto"/>
            </w:tcBorders>
            <w:shd w:val="clear" w:color="000000" w:fill="FFFFFF"/>
            <w:noWrap/>
            <w:vAlign w:val="center"/>
            <w:hideMark/>
          </w:tcPr>
          <w:p w14:paraId="77F659D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40E2813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36</w:t>
            </w:r>
          </w:p>
        </w:tc>
        <w:tc>
          <w:tcPr>
            <w:tcW w:w="1975" w:type="dxa"/>
            <w:tcBorders>
              <w:top w:val="nil"/>
              <w:left w:val="nil"/>
              <w:bottom w:val="single" w:sz="4" w:space="0" w:color="auto"/>
              <w:right w:val="single" w:sz="4" w:space="0" w:color="auto"/>
            </w:tcBorders>
            <w:shd w:val="clear" w:color="auto" w:fill="auto"/>
            <w:noWrap/>
            <w:vAlign w:val="center"/>
            <w:hideMark/>
          </w:tcPr>
          <w:p w14:paraId="4C835C9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7E37CE4" w14:textId="77777777" w:rsidTr="00255E56">
        <w:trPr>
          <w:trHeight w:val="111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8F44DE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2.11</w:t>
            </w:r>
          </w:p>
        </w:tc>
        <w:tc>
          <w:tcPr>
            <w:tcW w:w="4910" w:type="dxa"/>
            <w:tcBorders>
              <w:top w:val="nil"/>
              <w:left w:val="nil"/>
              <w:bottom w:val="single" w:sz="4" w:space="0" w:color="auto"/>
              <w:right w:val="single" w:sz="4" w:space="0" w:color="auto"/>
            </w:tcBorders>
            <w:shd w:val="clear" w:color="000000" w:fill="FFFFFF"/>
            <w:vAlign w:val="center"/>
            <w:hideMark/>
          </w:tcPr>
          <w:p w14:paraId="5F5E77A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խրամուղու  քանդում մեքենամեխանիզմով                                                                                                                                                                                                                                                                                                                                                                                                                                                                                          снос траншеи с машинным механизмом</w:t>
            </w:r>
          </w:p>
        </w:tc>
        <w:tc>
          <w:tcPr>
            <w:tcW w:w="1520" w:type="dxa"/>
            <w:tcBorders>
              <w:top w:val="nil"/>
              <w:left w:val="nil"/>
              <w:bottom w:val="single" w:sz="4" w:space="0" w:color="auto"/>
              <w:right w:val="single" w:sz="4" w:space="0" w:color="auto"/>
            </w:tcBorders>
            <w:shd w:val="clear" w:color="000000" w:fill="FFFFFF"/>
            <w:noWrap/>
            <w:vAlign w:val="center"/>
            <w:hideMark/>
          </w:tcPr>
          <w:p w14:paraId="46222E5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խմ</w:t>
            </w:r>
          </w:p>
        </w:tc>
        <w:tc>
          <w:tcPr>
            <w:tcW w:w="1725" w:type="dxa"/>
            <w:tcBorders>
              <w:top w:val="nil"/>
              <w:left w:val="nil"/>
              <w:bottom w:val="single" w:sz="4" w:space="0" w:color="auto"/>
              <w:right w:val="single" w:sz="4" w:space="0" w:color="auto"/>
            </w:tcBorders>
            <w:shd w:val="clear" w:color="auto" w:fill="auto"/>
            <w:noWrap/>
            <w:vAlign w:val="center"/>
            <w:hideMark/>
          </w:tcPr>
          <w:p w14:paraId="2858C18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14</w:t>
            </w:r>
          </w:p>
        </w:tc>
        <w:tc>
          <w:tcPr>
            <w:tcW w:w="1975" w:type="dxa"/>
            <w:tcBorders>
              <w:top w:val="nil"/>
              <w:left w:val="nil"/>
              <w:bottom w:val="single" w:sz="4" w:space="0" w:color="auto"/>
              <w:right w:val="single" w:sz="4" w:space="0" w:color="auto"/>
            </w:tcBorders>
            <w:shd w:val="clear" w:color="000000" w:fill="FFFFFF"/>
            <w:noWrap/>
            <w:vAlign w:val="center"/>
            <w:hideMark/>
          </w:tcPr>
          <w:p w14:paraId="700556E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001B2F6"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D3AE74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2.12</w:t>
            </w:r>
          </w:p>
        </w:tc>
        <w:tc>
          <w:tcPr>
            <w:tcW w:w="4910" w:type="dxa"/>
            <w:tcBorders>
              <w:top w:val="nil"/>
              <w:left w:val="nil"/>
              <w:bottom w:val="single" w:sz="4" w:space="0" w:color="auto"/>
              <w:right w:val="single" w:sz="4" w:space="0" w:color="auto"/>
            </w:tcBorders>
            <w:shd w:val="clear" w:color="000000" w:fill="FFFFFF"/>
            <w:vAlign w:val="center"/>
            <w:hideMark/>
          </w:tcPr>
          <w:p w14:paraId="27C8892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Հեղեղատար համակարգի  վերանորոգում                                                                                                                                                                                                                                                                                                                                                                                                                                                                                       Ремонт водосточной системы</w:t>
            </w:r>
          </w:p>
        </w:tc>
        <w:tc>
          <w:tcPr>
            <w:tcW w:w="1520" w:type="dxa"/>
            <w:tcBorders>
              <w:top w:val="nil"/>
              <w:left w:val="nil"/>
              <w:bottom w:val="single" w:sz="4" w:space="0" w:color="auto"/>
              <w:right w:val="single" w:sz="4" w:space="0" w:color="auto"/>
            </w:tcBorders>
            <w:shd w:val="clear" w:color="000000" w:fill="FFFFFF"/>
            <w:noWrap/>
            <w:vAlign w:val="center"/>
            <w:hideMark/>
          </w:tcPr>
          <w:p w14:paraId="53438E7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61BE370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24</w:t>
            </w:r>
          </w:p>
        </w:tc>
        <w:tc>
          <w:tcPr>
            <w:tcW w:w="1975" w:type="dxa"/>
            <w:tcBorders>
              <w:top w:val="nil"/>
              <w:left w:val="nil"/>
              <w:bottom w:val="single" w:sz="4" w:space="0" w:color="auto"/>
              <w:right w:val="single" w:sz="4" w:space="0" w:color="auto"/>
            </w:tcBorders>
            <w:shd w:val="clear" w:color="auto" w:fill="auto"/>
            <w:noWrap/>
            <w:vAlign w:val="center"/>
            <w:hideMark/>
          </w:tcPr>
          <w:p w14:paraId="5951539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55AE5F0" w14:textId="77777777" w:rsidTr="00255E56">
        <w:trPr>
          <w:trHeight w:val="13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C3B43A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2.13</w:t>
            </w:r>
          </w:p>
        </w:tc>
        <w:tc>
          <w:tcPr>
            <w:tcW w:w="4910" w:type="dxa"/>
            <w:tcBorders>
              <w:top w:val="nil"/>
              <w:left w:val="nil"/>
              <w:bottom w:val="single" w:sz="4" w:space="0" w:color="auto"/>
              <w:right w:val="single" w:sz="4" w:space="0" w:color="auto"/>
            </w:tcBorders>
            <w:shd w:val="clear" w:color="000000" w:fill="FFFFFF"/>
            <w:vAlign w:val="center"/>
            <w:hideMark/>
          </w:tcPr>
          <w:p w14:paraId="08A072E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բետոնե  գոյություն ունեցող  օղակի  տեղադրում, նիշերի ուղղում                                                                                                                                                                                                                                                                                                                                                                                       Приобретение и установка бетонного кольца колодцев, корректировка отметок.</w:t>
            </w:r>
          </w:p>
        </w:tc>
        <w:tc>
          <w:tcPr>
            <w:tcW w:w="1520" w:type="dxa"/>
            <w:tcBorders>
              <w:top w:val="nil"/>
              <w:left w:val="nil"/>
              <w:bottom w:val="single" w:sz="4" w:space="0" w:color="auto"/>
              <w:right w:val="single" w:sz="4" w:space="0" w:color="auto"/>
            </w:tcBorders>
            <w:shd w:val="clear" w:color="000000" w:fill="FFFFFF"/>
            <w:noWrap/>
            <w:vAlign w:val="center"/>
            <w:hideMark/>
          </w:tcPr>
          <w:p w14:paraId="0E64079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2E8319B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20</w:t>
            </w:r>
          </w:p>
        </w:tc>
        <w:tc>
          <w:tcPr>
            <w:tcW w:w="1975" w:type="dxa"/>
            <w:tcBorders>
              <w:top w:val="nil"/>
              <w:left w:val="nil"/>
              <w:bottom w:val="single" w:sz="4" w:space="0" w:color="auto"/>
              <w:right w:val="single" w:sz="4" w:space="0" w:color="auto"/>
            </w:tcBorders>
            <w:shd w:val="clear" w:color="auto" w:fill="auto"/>
            <w:noWrap/>
            <w:vAlign w:val="center"/>
            <w:hideMark/>
          </w:tcPr>
          <w:p w14:paraId="767F869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C5241E5" w14:textId="77777777" w:rsidTr="00255E56">
        <w:trPr>
          <w:trHeight w:val="13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B33D99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2.14</w:t>
            </w:r>
          </w:p>
        </w:tc>
        <w:tc>
          <w:tcPr>
            <w:tcW w:w="4910" w:type="dxa"/>
            <w:tcBorders>
              <w:top w:val="nil"/>
              <w:left w:val="nil"/>
              <w:bottom w:val="single" w:sz="4" w:space="0" w:color="auto"/>
              <w:right w:val="single" w:sz="4" w:space="0" w:color="auto"/>
            </w:tcBorders>
            <w:shd w:val="clear" w:color="000000" w:fill="FFFFFF"/>
            <w:vAlign w:val="center"/>
            <w:hideMark/>
          </w:tcPr>
          <w:p w14:paraId="6F2E5E0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բետոնե  գոյություն ունեցող  ծածկի  տեղադրում, նիշերի ուղղում                                                                                                                                                                                                                                                                                                                                                                      Приобретение и монтаж бетонных крышек канализационных колодцев, корректировка отметок.</w:t>
            </w:r>
          </w:p>
        </w:tc>
        <w:tc>
          <w:tcPr>
            <w:tcW w:w="1520" w:type="dxa"/>
            <w:tcBorders>
              <w:top w:val="nil"/>
              <w:left w:val="nil"/>
              <w:bottom w:val="single" w:sz="4" w:space="0" w:color="auto"/>
              <w:right w:val="single" w:sz="4" w:space="0" w:color="auto"/>
            </w:tcBorders>
            <w:shd w:val="clear" w:color="000000" w:fill="FFFFFF"/>
            <w:noWrap/>
            <w:vAlign w:val="center"/>
            <w:hideMark/>
          </w:tcPr>
          <w:p w14:paraId="60DAF26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4A92905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40</w:t>
            </w:r>
          </w:p>
        </w:tc>
        <w:tc>
          <w:tcPr>
            <w:tcW w:w="1975" w:type="dxa"/>
            <w:tcBorders>
              <w:top w:val="nil"/>
              <w:left w:val="nil"/>
              <w:bottom w:val="single" w:sz="4" w:space="0" w:color="auto"/>
              <w:right w:val="single" w:sz="4" w:space="0" w:color="auto"/>
            </w:tcBorders>
            <w:shd w:val="clear" w:color="auto" w:fill="auto"/>
            <w:noWrap/>
            <w:vAlign w:val="center"/>
            <w:hideMark/>
          </w:tcPr>
          <w:p w14:paraId="73B75C0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7A47D4BD" w14:textId="77777777" w:rsidTr="00255E56">
        <w:trPr>
          <w:trHeight w:val="132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AB6E7C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2.15</w:t>
            </w:r>
          </w:p>
        </w:tc>
        <w:tc>
          <w:tcPr>
            <w:tcW w:w="4910" w:type="dxa"/>
            <w:tcBorders>
              <w:top w:val="nil"/>
              <w:left w:val="nil"/>
              <w:bottom w:val="single" w:sz="4" w:space="0" w:color="auto"/>
              <w:right w:val="single" w:sz="4" w:space="0" w:color="auto"/>
            </w:tcBorders>
            <w:shd w:val="clear" w:color="000000" w:fill="FFFFFF"/>
            <w:vAlign w:val="center"/>
            <w:hideMark/>
          </w:tcPr>
          <w:p w14:paraId="35E775B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բետոնե  օղակի  ձեռք բերում  և տեղադրում, նիշերի ուղղում                                                                                                                                                                                                                                                                                                                                                                            Приобретение и установка бетонного кольца колодцев, корректировка отметок.</w:t>
            </w:r>
          </w:p>
        </w:tc>
        <w:tc>
          <w:tcPr>
            <w:tcW w:w="1520" w:type="dxa"/>
            <w:tcBorders>
              <w:top w:val="nil"/>
              <w:left w:val="nil"/>
              <w:bottom w:val="single" w:sz="4" w:space="0" w:color="auto"/>
              <w:right w:val="single" w:sz="4" w:space="0" w:color="auto"/>
            </w:tcBorders>
            <w:shd w:val="clear" w:color="000000" w:fill="FFFFFF"/>
            <w:noWrap/>
            <w:vAlign w:val="center"/>
            <w:hideMark/>
          </w:tcPr>
          <w:p w14:paraId="0B9CE4C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1D0239B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70</w:t>
            </w:r>
          </w:p>
        </w:tc>
        <w:tc>
          <w:tcPr>
            <w:tcW w:w="1975" w:type="dxa"/>
            <w:tcBorders>
              <w:top w:val="nil"/>
              <w:left w:val="nil"/>
              <w:bottom w:val="single" w:sz="4" w:space="0" w:color="auto"/>
              <w:right w:val="single" w:sz="4" w:space="0" w:color="auto"/>
            </w:tcBorders>
            <w:shd w:val="clear" w:color="auto" w:fill="auto"/>
            <w:noWrap/>
            <w:vAlign w:val="center"/>
            <w:hideMark/>
          </w:tcPr>
          <w:p w14:paraId="796D89A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C36C014" w14:textId="77777777" w:rsidTr="00255E56">
        <w:trPr>
          <w:trHeight w:val="160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0B952A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2.16</w:t>
            </w:r>
          </w:p>
        </w:tc>
        <w:tc>
          <w:tcPr>
            <w:tcW w:w="4910" w:type="dxa"/>
            <w:tcBorders>
              <w:top w:val="nil"/>
              <w:left w:val="nil"/>
              <w:bottom w:val="single" w:sz="4" w:space="0" w:color="auto"/>
              <w:right w:val="single" w:sz="4" w:space="0" w:color="auto"/>
            </w:tcBorders>
            <w:shd w:val="clear" w:color="000000" w:fill="FFFFFF"/>
            <w:vAlign w:val="center"/>
            <w:hideMark/>
          </w:tcPr>
          <w:p w14:paraId="50A5354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Դիտահորերի բետոնե  ծածկի  ձեռք բերում  և տեղադրում, նիշերի ուղղում                                                                                                                                                                                                                                                                                                                                                                                     Приобретение и монтаж бетонных крышек канализационных колодцев, корректировка отметок.</w:t>
            </w:r>
          </w:p>
        </w:tc>
        <w:tc>
          <w:tcPr>
            <w:tcW w:w="1520" w:type="dxa"/>
            <w:tcBorders>
              <w:top w:val="nil"/>
              <w:left w:val="nil"/>
              <w:bottom w:val="single" w:sz="4" w:space="0" w:color="auto"/>
              <w:right w:val="single" w:sz="4" w:space="0" w:color="auto"/>
            </w:tcBorders>
            <w:shd w:val="clear" w:color="000000" w:fill="FFFFFF"/>
            <w:noWrap/>
            <w:vAlign w:val="center"/>
            <w:hideMark/>
          </w:tcPr>
          <w:p w14:paraId="6CF99F6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3F64747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140</w:t>
            </w:r>
          </w:p>
        </w:tc>
        <w:tc>
          <w:tcPr>
            <w:tcW w:w="1975" w:type="dxa"/>
            <w:tcBorders>
              <w:top w:val="nil"/>
              <w:left w:val="nil"/>
              <w:bottom w:val="single" w:sz="4" w:space="0" w:color="auto"/>
              <w:right w:val="single" w:sz="4" w:space="0" w:color="auto"/>
            </w:tcBorders>
            <w:shd w:val="clear" w:color="auto" w:fill="auto"/>
            <w:noWrap/>
            <w:vAlign w:val="center"/>
            <w:hideMark/>
          </w:tcPr>
          <w:p w14:paraId="0BD457B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EEBDF9B"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B73B7F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2.17</w:t>
            </w:r>
          </w:p>
        </w:tc>
        <w:tc>
          <w:tcPr>
            <w:tcW w:w="4910" w:type="dxa"/>
            <w:tcBorders>
              <w:top w:val="nil"/>
              <w:left w:val="nil"/>
              <w:bottom w:val="single" w:sz="4" w:space="0" w:color="auto"/>
              <w:right w:val="single" w:sz="4" w:space="0" w:color="auto"/>
            </w:tcBorders>
            <w:shd w:val="clear" w:color="000000" w:fill="FFFFFF"/>
            <w:vAlign w:val="center"/>
            <w:hideMark/>
          </w:tcPr>
          <w:p w14:paraId="7165BD4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Փականի տեղադրում   նյութի ձեռք բերումով   d = 16- 32 մմ                                                                                                                                                                                                                                                                                                                                                                                                                                          Монтаж клапана с приобретением </w:t>
            </w:r>
            <w:r>
              <w:rPr>
                <w:rFonts w:ascii="Calibri" w:hAnsi="Calibri" w:cs="Calibri"/>
                <w:color w:val="000000"/>
                <w:sz w:val="26"/>
                <w:szCs w:val="26"/>
              </w:rPr>
              <w:lastRenderedPageBreak/>
              <w:t>материала d = 16-32 мм</w:t>
            </w:r>
          </w:p>
        </w:tc>
        <w:tc>
          <w:tcPr>
            <w:tcW w:w="1520" w:type="dxa"/>
            <w:tcBorders>
              <w:top w:val="nil"/>
              <w:left w:val="nil"/>
              <w:bottom w:val="single" w:sz="4" w:space="0" w:color="auto"/>
              <w:right w:val="single" w:sz="4" w:space="0" w:color="auto"/>
            </w:tcBorders>
            <w:shd w:val="clear" w:color="000000" w:fill="FFFFFF"/>
            <w:noWrap/>
            <w:vAlign w:val="center"/>
            <w:hideMark/>
          </w:tcPr>
          <w:p w14:paraId="671AFCE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1164CEB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w:t>
            </w:r>
          </w:p>
        </w:tc>
        <w:tc>
          <w:tcPr>
            <w:tcW w:w="1975" w:type="dxa"/>
            <w:tcBorders>
              <w:top w:val="nil"/>
              <w:left w:val="nil"/>
              <w:bottom w:val="single" w:sz="4" w:space="0" w:color="auto"/>
              <w:right w:val="single" w:sz="4" w:space="0" w:color="auto"/>
            </w:tcBorders>
            <w:shd w:val="clear" w:color="auto" w:fill="auto"/>
            <w:noWrap/>
            <w:vAlign w:val="center"/>
            <w:hideMark/>
          </w:tcPr>
          <w:p w14:paraId="635AD6B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5444893"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9EE0ED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2.18</w:t>
            </w:r>
          </w:p>
        </w:tc>
        <w:tc>
          <w:tcPr>
            <w:tcW w:w="4910" w:type="dxa"/>
            <w:tcBorders>
              <w:top w:val="nil"/>
              <w:left w:val="nil"/>
              <w:bottom w:val="single" w:sz="4" w:space="0" w:color="auto"/>
              <w:right w:val="single" w:sz="4" w:space="0" w:color="auto"/>
            </w:tcBorders>
            <w:shd w:val="clear" w:color="000000" w:fill="FFFFFF"/>
            <w:vAlign w:val="center"/>
            <w:hideMark/>
          </w:tcPr>
          <w:p w14:paraId="2CBBCCD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Փականի տեղադրում  նյութի ձեռք բերումով   d = 50 -100 մմ                                                                                                                                                                                                                                                                                                                                                                                                                                                        Монтаж клапана с приобретением материала d=50-100мм.</w:t>
            </w:r>
          </w:p>
        </w:tc>
        <w:tc>
          <w:tcPr>
            <w:tcW w:w="1520" w:type="dxa"/>
            <w:tcBorders>
              <w:top w:val="nil"/>
              <w:left w:val="nil"/>
              <w:bottom w:val="single" w:sz="4" w:space="0" w:color="auto"/>
              <w:right w:val="single" w:sz="4" w:space="0" w:color="auto"/>
            </w:tcBorders>
            <w:shd w:val="clear" w:color="000000" w:fill="FFFFFF"/>
            <w:noWrap/>
            <w:vAlign w:val="center"/>
            <w:hideMark/>
          </w:tcPr>
          <w:p w14:paraId="3BADDDD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182498D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15</w:t>
            </w:r>
          </w:p>
        </w:tc>
        <w:tc>
          <w:tcPr>
            <w:tcW w:w="1975" w:type="dxa"/>
            <w:tcBorders>
              <w:top w:val="nil"/>
              <w:left w:val="nil"/>
              <w:bottom w:val="single" w:sz="4" w:space="0" w:color="auto"/>
              <w:right w:val="single" w:sz="4" w:space="0" w:color="auto"/>
            </w:tcBorders>
            <w:shd w:val="clear" w:color="auto" w:fill="auto"/>
            <w:noWrap/>
            <w:vAlign w:val="center"/>
            <w:hideMark/>
          </w:tcPr>
          <w:p w14:paraId="4F081CC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1839BA0" w14:textId="77777777" w:rsidTr="00255E56">
        <w:trPr>
          <w:trHeight w:val="133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7A0D9D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2.19</w:t>
            </w:r>
          </w:p>
        </w:tc>
        <w:tc>
          <w:tcPr>
            <w:tcW w:w="4910" w:type="dxa"/>
            <w:tcBorders>
              <w:top w:val="nil"/>
              <w:left w:val="nil"/>
              <w:bottom w:val="single" w:sz="4" w:space="0" w:color="auto"/>
              <w:right w:val="single" w:sz="4" w:space="0" w:color="auto"/>
            </w:tcBorders>
            <w:shd w:val="clear" w:color="000000" w:fill="FFFFFF"/>
            <w:vAlign w:val="center"/>
            <w:hideMark/>
          </w:tcPr>
          <w:p w14:paraId="60D0D30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Ձևավոր մասերի տեղադրում  նյութի ձեռք բերումով   d = 16  - 32 մմ                                                                                                                                                                                                                                                                                                                                                                                                                       Монтаж фасонных частей с приобретением материала d = 16–32 мм</w:t>
            </w:r>
          </w:p>
        </w:tc>
        <w:tc>
          <w:tcPr>
            <w:tcW w:w="1520" w:type="dxa"/>
            <w:tcBorders>
              <w:top w:val="nil"/>
              <w:left w:val="nil"/>
              <w:bottom w:val="single" w:sz="4" w:space="0" w:color="auto"/>
              <w:right w:val="single" w:sz="4" w:space="0" w:color="auto"/>
            </w:tcBorders>
            <w:shd w:val="clear" w:color="000000" w:fill="FFFFFF"/>
            <w:noWrap/>
            <w:vAlign w:val="center"/>
            <w:hideMark/>
          </w:tcPr>
          <w:p w14:paraId="463DBFC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49F2897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15</w:t>
            </w:r>
          </w:p>
        </w:tc>
        <w:tc>
          <w:tcPr>
            <w:tcW w:w="1975" w:type="dxa"/>
            <w:tcBorders>
              <w:top w:val="nil"/>
              <w:left w:val="nil"/>
              <w:bottom w:val="single" w:sz="4" w:space="0" w:color="auto"/>
              <w:right w:val="single" w:sz="4" w:space="0" w:color="auto"/>
            </w:tcBorders>
            <w:shd w:val="clear" w:color="auto" w:fill="auto"/>
            <w:noWrap/>
            <w:vAlign w:val="center"/>
            <w:hideMark/>
          </w:tcPr>
          <w:p w14:paraId="789043B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682D463" w14:textId="77777777" w:rsidTr="00255E56">
        <w:trPr>
          <w:trHeight w:val="201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0F62D9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2.20</w:t>
            </w:r>
          </w:p>
        </w:tc>
        <w:tc>
          <w:tcPr>
            <w:tcW w:w="4910" w:type="dxa"/>
            <w:tcBorders>
              <w:top w:val="nil"/>
              <w:left w:val="nil"/>
              <w:bottom w:val="single" w:sz="4" w:space="0" w:color="auto"/>
              <w:right w:val="single" w:sz="4" w:space="0" w:color="auto"/>
            </w:tcBorders>
            <w:shd w:val="clear" w:color="000000" w:fill="FFFFFF"/>
            <w:vAlign w:val="center"/>
            <w:hideMark/>
          </w:tcPr>
          <w:p w14:paraId="3F405D0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Ձևավոր մասերի տեղադրում  նյութի ձեռք բերումով   d = 50 -100 մմ                                                                                                                                                                                                                                                                                                                                                                                                     «Монтаж фасонных частей с приобретением материала d = 50–100 мм</w:t>
            </w:r>
          </w:p>
        </w:tc>
        <w:tc>
          <w:tcPr>
            <w:tcW w:w="1520" w:type="dxa"/>
            <w:tcBorders>
              <w:top w:val="nil"/>
              <w:left w:val="nil"/>
              <w:bottom w:val="single" w:sz="4" w:space="0" w:color="auto"/>
              <w:right w:val="single" w:sz="4" w:space="0" w:color="auto"/>
            </w:tcBorders>
            <w:shd w:val="clear" w:color="000000" w:fill="FFFFFF"/>
            <w:noWrap/>
            <w:vAlign w:val="center"/>
            <w:hideMark/>
          </w:tcPr>
          <w:p w14:paraId="233E184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20365F3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15</w:t>
            </w:r>
          </w:p>
        </w:tc>
        <w:tc>
          <w:tcPr>
            <w:tcW w:w="1975" w:type="dxa"/>
            <w:tcBorders>
              <w:top w:val="nil"/>
              <w:left w:val="nil"/>
              <w:bottom w:val="single" w:sz="4" w:space="0" w:color="auto"/>
              <w:right w:val="single" w:sz="4" w:space="0" w:color="auto"/>
            </w:tcBorders>
            <w:shd w:val="clear" w:color="auto" w:fill="auto"/>
            <w:noWrap/>
            <w:vAlign w:val="center"/>
            <w:hideMark/>
          </w:tcPr>
          <w:p w14:paraId="60EFB1B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ABDA10F" w14:textId="77777777" w:rsidTr="00255E56">
        <w:trPr>
          <w:trHeight w:val="945"/>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441AB84D" w14:textId="77777777" w:rsidR="00255E56" w:rsidRDefault="00255E56">
            <w:pPr>
              <w:jc w:val="center"/>
              <w:rPr>
                <w:rFonts w:ascii="Calibri" w:hAnsi="Calibri" w:cs="Calibri"/>
                <w:b/>
                <w:bCs/>
                <w:color w:val="000000"/>
                <w:sz w:val="26"/>
                <w:szCs w:val="26"/>
              </w:rPr>
            </w:pPr>
            <w:r>
              <w:rPr>
                <w:rFonts w:ascii="Calibri" w:hAnsi="Calibri" w:cs="Calibri"/>
                <w:b/>
                <w:bCs/>
                <w:color w:val="000000"/>
                <w:sz w:val="26"/>
                <w:szCs w:val="26"/>
              </w:rPr>
              <w:t>3</w:t>
            </w:r>
          </w:p>
        </w:tc>
        <w:tc>
          <w:tcPr>
            <w:tcW w:w="10130" w:type="dxa"/>
            <w:gridSpan w:val="4"/>
            <w:tcBorders>
              <w:top w:val="single" w:sz="4" w:space="0" w:color="auto"/>
              <w:left w:val="nil"/>
              <w:bottom w:val="single" w:sz="4" w:space="0" w:color="auto"/>
              <w:right w:val="single" w:sz="4" w:space="0" w:color="auto"/>
            </w:tcBorders>
            <w:shd w:val="clear" w:color="000000" w:fill="FFFFFF"/>
            <w:vAlign w:val="center"/>
            <w:hideMark/>
          </w:tcPr>
          <w:p w14:paraId="501D2FBF" w14:textId="77777777" w:rsidR="00255E56" w:rsidRDefault="00255E56">
            <w:pPr>
              <w:jc w:val="center"/>
              <w:rPr>
                <w:rFonts w:ascii="Arial" w:hAnsi="Arial" w:cs="Arial"/>
                <w:b/>
                <w:bCs/>
                <w:color w:val="000000"/>
                <w:sz w:val="26"/>
                <w:szCs w:val="26"/>
              </w:rPr>
            </w:pPr>
            <w:r>
              <w:rPr>
                <w:rFonts w:ascii="Arial" w:hAnsi="Arial" w:cs="Arial"/>
                <w:b/>
                <w:bCs/>
                <w:color w:val="000000"/>
                <w:sz w:val="26"/>
                <w:szCs w:val="26"/>
              </w:rPr>
              <w:t xml:space="preserve">Այլ աշխատանքներ , այդ թվում՝                                                                                                                                                                                                                                                                                                                                                                                                                                                                                                           Другие работы, в том числе՝                                                                                                                                                                                                          </w:t>
            </w:r>
          </w:p>
        </w:tc>
      </w:tr>
      <w:tr w:rsidR="00255E56" w14:paraId="74EF9BEC"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7D87AC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w:t>
            </w:r>
          </w:p>
        </w:tc>
        <w:tc>
          <w:tcPr>
            <w:tcW w:w="4910" w:type="dxa"/>
            <w:tcBorders>
              <w:top w:val="nil"/>
              <w:left w:val="nil"/>
              <w:bottom w:val="single" w:sz="4" w:space="0" w:color="auto"/>
              <w:right w:val="single" w:sz="4" w:space="0" w:color="auto"/>
            </w:tcBorders>
            <w:shd w:val="clear" w:color="000000" w:fill="FFFFFF"/>
            <w:vAlign w:val="center"/>
            <w:hideMark/>
          </w:tcPr>
          <w:p w14:paraId="36EB760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Ասֆալտբետոնյա ծածկի վնասված հատվածների վերանորոգում   /հին  ասֆալտբետոնյա ծածկի  քանդումով  /                                                                                                                                                                                                                                                                                                                                 Ремонт поврежденных участков асфальтобетонного покрытия</w:t>
            </w:r>
          </w:p>
        </w:tc>
        <w:tc>
          <w:tcPr>
            <w:tcW w:w="1520" w:type="dxa"/>
            <w:tcBorders>
              <w:top w:val="nil"/>
              <w:left w:val="nil"/>
              <w:bottom w:val="single" w:sz="4" w:space="0" w:color="auto"/>
              <w:right w:val="single" w:sz="4" w:space="0" w:color="auto"/>
            </w:tcBorders>
            <w:shd w:val="clear" w:color="000000" w:fill="FFFFFF"/>
            <w:noWrap/>
            <w:vAlign w:val="center"/>
            <w:hideMark/>
          </w:tcPr>
          <w:p w14:paraId="021B611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6F6900A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7.5</w:t>
            </w:r>
          </w:p>
        </w:tc>
        <w:tc>
          <w:tcPr>
            <w:tcW w:w="1975" w:type="dxa"/>
            <w:tcBorders>
              <w:top w:val="nil"/>
              <w:left w:val="nil"/>
              <w:bottom w:val="single" w:sz="4" w:space="0" w:color="auto"/>
              <w:right w:val="single" w:sz="4" w:space="0" w:color="auto"/>
            </w:tcBorders>
            <w:shd w:val="clear" w:color="auto" w:fill="auto"/>
            <w:noWrap/>
            <w:vAlign w:val="center"/>
            <w:hideMark/>
          </w:tcPr>
          <w:p w14:paraId="2A4A06B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797D4CA" w14:textId="77777777" w:rsidTr="00255E56">
        <w:trPr>
          <w:trHeight w:val="163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73DB4F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w:t>
            </w:r>
          </w:p>
        </w:tc>
        <w:tc>
          <w:tcPr>
            <w:tcW w:w="4910" w:type="dxa"/>
            <w:tcBorders>
              <w:top w:val="nil"/>
              <w:left w:val="nil"/>
              <w:bottom w:val="single" w:sz="4" w:space="0" w:color="auto"/>
              <w:right w:val="single" w:sz="4" w:space="0" w:color="auto"/>
            </w:tcBorders>
            <w:shd w:val="clear" w:color="000000" w:fill="FFFFFF"/>
            <w:vAlign w:val="center"/>
            <w:hideMark/>
          </w:tcPr>
          <w:p w14:paraId="0553D72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Նոր բազալտե Եզրաքարերի ձեռք բերում և  տեղադրում    /  հնի քանդում  հիմքերի մաքրում/                                                                                                                                           Ремонт поврежденных участков бордюров, замена на новый по мере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7C72875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50BF75C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17</w:t>
            </w:r>
          </w:p>
        </w:tc>
        <w:tc>
          <w:tcPr>
            <w:tcW w:w="1975" w:type="dxa"/>
            <w:tcBorders>
              <w:top w:val="nil"/>
              <w:left w:val="nil"/>
              <w:bottom w:val="single" w:sz="4" w:space="0" w:color="auto"/>
              <w:right w:val="single" w:sz="4" w:space="0" w:color="auto"/>
            </w:tcBorders>
            <w:shd w:val="clear" w:color="auto" w:fill="auto"/>
            <w:noWrap/>
            <w:vAlign w:val="center"/>
            <w:hideMark/>
          </w:tcPr>
          <w:p w14:paraId="5C15B39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D5DBDFF" w14:textId="77777777" w:rsidTr="00255E56">
        <w:trPr>
          <w:trHeight w:val="163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6CB2BE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w:t>
            </w:r>
          </w:p>
        </w:tc>
        <w:tc>
          <w:tcPr>
            <w:tcW w:w="4910" w:type="dxa"/>
            <w:tcBorders>
              <w:top w:val="nil"/>
              <w:left w:val="nil"/>
              <w:bottom w:val="single" w:sz="4" w:space="0" w:color="auto"/>
              <w:right w:val="single" w:sz="4" w:space="0" w:color="auto"/>
            </w:tcBorders>
            <w:shd w:val="clear" w:color="000000" w:fill="FFFFFF"/>
            <w:vAlign w:val="center"/>
            <w:hideMark/>
          </w:tcPr>
          <w:p w14:paraId="5B60846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Նոր բետոնե Եզրաքարերի ձեռք բերում և տեղադրում    /  հնի քանդում  հիմքերի մաքրում/                                                                                                                                                 Ремонт поврежденных участков бордюров, замена на новый по мере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20C344F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7E38CB3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9</w:t>
            </w:r>
          </w:p>
        </w:tc>
        <w:tc>
          <w:tcPr>
            <w:tcW w:w="1975" w:type="dxa"/>
            <w:tcBorders>
              <w:top w:val="nil"/>
              <w:left w:val="nil"/>
              <w:bottom w:val="single" w:sz="4" w:space="0" w:color="auto"/>
              <w:right w:val="single" w:sz="4" w:space="0" w:color="auto"/>
            </w:tcBorders>
            <w:shd w:val="clear" w:color="auto" w:fill="auto"/>
            <w:noWrap/>
            <w:vAlign w:val="center"/>
            <w:hideMark/>
          </w:tcPr>
          <w:p w14:paraId="63D9960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742F796C" w14:textId="77777777" w:rsidTr="00255E56">
        <w:trPr>
          <w:trHeight w:val="19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04EBA9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w:t>
            </w:r>
          </w:p>
        </w:tc>
        <w:tc>
          <w:tcPr>
            <w:tcW w:w="4910" w:type="dxa"/>
            <w:tcBorders>
              <w:top w:val="nil"/>
              <w:left w:val="nil"/>
              <w:bottom w:val="single" w:sz="4" w:space="0" w:color="auto"/>
              <w:right w:val="single" w:sz="4" w:space="0" w:color="auto"/>
            </w:tcBorders>
            <w:shd w:val="clear" w:color="000000" w:fill="FFFFFF"/>
            <w:vAlign w:val="center"/>
            <w:hideMark/>
          </w:tcPr>
          <w:p w14:paraId="67596D0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Բազալտե Եզրաքարերի  վնասված հատվածների վերանորոգում, ըստ անհրաժեշտության նորով փոխարինում   /  հնի քանդում  հիմքերի մաքրում/                                                                                                                                           Ремонт поврежденных участков бордюров, замена на новый по мере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6CB9740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21A4EC6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12</w:t>
            </w:r>
          </w:p>
        </w:tc>
        <w:tc>
          <w:tcPr>
            <w:tcW w:w="1975" w:type="dxa"/>
            <w:tcBorders>
              <w:top w:val="nil"/>
              <w:left w:val="nil"/>
              <w:bottom w:val="single" w:sz="4" w:space="0" w:color="auto"/>
              <w:right w:val="single" w:sz="4" w:space="0" w:color="auto"/>
            </w:tcBorders>
            <w:shd w:val="clear" w:color="auto" w:fill="auto"/>
            <w:noWrap/>
            <w:vAlign w:val="center"/>
            <w:hideMark/>
          </w:tcPr>
          <w:p w14:paraId="4F0E571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234715F" w14:textId="77777777" w:rsidTr="00255E56">
        <w:trPr>
          <w:trHeight w:val="184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C52184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3.3</w:t>
            </w:r>
          </w:p>
        </w:tc>
        <w:tc>
          <w:tcPr>
            <w:tcW w:w="4910" w:type="dxa"/>
            <w:tcBorders>
              <w:top w:val="nil"/>
              <w:left w:val="nil"/>
              <w:bottom w:val="single" w:sz="4" w:space="0" w:color="auto"/>
              <w:right w:val="single" w:sz="4" w:space="0" w:color="auto"/>
            </w:tcBorders>
            <w:shd w:val="clear" w:color="000000" w:fill="FFFFFF"/>
            <w:vAlign w:val="center"/>
            <w:hideMark/>
          </w:tcPr>
          <w:p w14:paraId="547B036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Բետոնե Եզրաքարերի  վնասված հատվածների վերանորոգում, ըստ անհրաժեշտության նորով փոխարինում    /  հնի քանդում  հիմքերի մաքրում/                                                                                                                                    Ремонт поврежденных участков бордюров, замена на новый по мере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0E3DB66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708B1AD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7</w:t>
            </w:r>
          </w:p>
        </w:tc>
        <w:tc>
          <w:tcPr>
            <w:tcW w:w="1975" w:type="dxa"/>
            <w:tcBorders>
              <w:top w:val="nil"/>
              <w:left w:val="nil"/>
              <w:bottom w:val="single" w:sz="4" w:space="0" w:color="auto"/>
              <w:right w:val="single" w:sz="4" w:space="0" w:color="auto"/>
            </w:tcBorders>
            <w:shd w:val="clear" w:color="auto" w:fill="auto"/>
            <w:noWrap/>
            <w:vAlign w:val="center"/>
            <w:hideMark/>
          </w:tcPr>
          <w:p w14:paraId="2391249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4E394BB" w14:textId="77777777" w:rsidTr="00255E56">
        <w:trPr>
          <w:trHeight w:val="19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0EE00D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3.4</w:t>
            </w:r>
          </w:p>
        </w:tc>
        <w:tc>
          <w:tcPr>
            <w:tcW w:w="4910" w:type="dxa"/>
            <w:tcBorders>
              <w:top w:val="nil"/>
              <w:left w:val="nil"/>
              <w:bottom w:val="single" w:sz="4" w:space="0" w:color="auto"/>
              <w:right w:val="single" w:sz="4" w:space="0" w:color="auto"/>
            </w:tcBorders>
            <w:shd w:val="clear" w:color="000000" w:fill="FFFFFF"/>
            <w:vAlign w:val="center"/>
            <w:hideMark/>
          </w:tcPr>
          <w:p w14:paraId="45A1E0F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Բետոնե և բազալտե սալիկների վնասված հատվածների վերանորոգում, ըստ անհրաժեշտության նորով փոխարինում      /  հնի քանդում  հիմքերի մաքրում/                                                                                           Ремонт поврежденных участков бетонной и базальтовой плитки, замена на новую по мере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6E4110F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5133DA5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15</w:t>
            </w:r>
          </w:p>
        </w:tc>
        <w:tc>
          <w:tcPr>
            <w:tcW w:w="1975" w:type="dxa"/>
            <w:tcBorders>
              <w:top w:val="nil"/>
              <w:left w:val="nil"/>
              <w:bottom w:val="single" w:sz="4" w:space="0" w:color="auto"/>
              <w:right w:val="single" w:sz="4" w:space="0" w:color="auto"/>
            </w:tcBorders>
            <w:shd w:val="clear" w:color="auto" w:fill="auto"/>
            <w:noWrap/>
            <w:vAlign w:val="center"/>
            <w:hideMark/>
          </w:tcPr>
          <w:p w14:paraId="4D4C584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316AA52B"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9CD83D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3.5</w:t>
            </w:r>
          </w:p>
        </w:tc>
        <w:tc>
          <w:tcPr>
            <w:tcW w:w="4910" w:type="dxa"/>
            <w:tcBorders>
              <w:top w:val="nil"/>
              <w:left w:val="nil"/>
              <w:bottom w:val="single" w:sz="4" w:space="0" w:color="auto"/>
              <w:right w:val="single" w:sz="4" w:space="0" w:color="auto"/>
            </w:tcBorders>
            <w:shd w:val="clear" w:color="000000" w:fill="FFFFFF"/>
            <w:vAlign w:val="center"/>
            <w:hideMark/>
          </w:tcPr>
          <w:p w14:paraId="4C482BB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Բետոնե և բազալտե աստիճանների վնասված հատվածների վերանորոգում, ըստ անհրաժեշտության նորով փոխարինում                                                                                                                                       Ремонт поврежденных участков лестницы, замена на новую по мере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07C11BE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1658A81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9.6</w:t>
            </w:r>
          </w:p>
        </w:tc>
        <w:tc>
          <w:tcPr>
            <w:tcW w:w="1975" w:type="dxa"/>
            <w:tcBorders>
              <w:top w:val="nil"/>
              <w:left w:val="nil"/>
              <w:bottom w:val="single" w:sz="4" w:space="0" w:color="auto"/>
              <w:right w:val="single" w:sz="4" w:space="0" w:color="auto"/>
            </w:tcBorders>
            <w:shd w:val="clear" w:color="auto" w:fill="auto"/>
            <w:noWrap/>
            <w:vAlign w:val="center"/>
            <w:hideMark/>
          </w:tcPr>
          <w:p w14:paraId="62354A2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C5D69B4"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34F24C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3.6</w:t>
            </w:r>
          </w:p>
        </w:tc>
        <w:tc>
          <w:tcPr>
            <w:tcW w:w="4910" w:type="dxa"/>
            <w:tcBorders>
              <w:top w:val="nil"/>
              <w:left w:val="nil"/>
              <w:bottom w:val="single" w:sz="4" w:space="0" w:color="auto"/>
              <w:right w:val="single" w:sz="4" w:space="0" w:color="auto"/>
            </w:tcBorders>
            <w:shd w:val="clear" w:color="000000" w:fill="FFFFFF"/>
            <w:vAlign w:val="center"/>
            <w:hideMark/>
          </w:tcPr>
          <w:p w14:paraId="6E42F56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Նոր բազրիքների պատրաստում ,  ներկում    և  տեղադրում                                                                                                                      Ремонт поврежденных участков перил, замена на новый по мере необходимости покраска</w:t>
            </w:r>
          </w:p>
        </w:tc>
        <w:tc>
          <w:tcPr>
            <w:tcW w:w="1520" w:type="dxa"/>
            <w:tcBorders>
              <w:top w:val="nil"/>
              <w:left w:val="nil"/>
              <w:bottom w:val="single" w:sz="4" w:space="0" w:color="auto"/>
              <w:right w:val="single" w:sz="4" w:space="0" w:color="auto"/>
            </w:tcBorders>
            <w:shd w:val="clear" w:color="000000" w:fill="FFFFFF"/>
            <w:noWrap/>
            <w:vAlign w:val="center"/>
            <w:hideMark/>
          </w:tcPr>
          <w:p w14:paraId="19CD6E1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790499E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16</w:t>
            </w:r>
          </w:p>
        </w:tc>
        <w:tc>
          <w:tcPr>
            <w:tcW w:w="1975" w:type="dxa"/>
            <w:tcBorders>
              <w:top w:val="nil"/>
              <w:left w:val="nil"/>
              <w:bottom w:val="single" w:sz="4" w:space="0" w:color="auto"/>
              <w:right w:val="single" w:sz="4" w:space="0" w:color="auto"/>
            </w:tcBorders>
            <w:shd w:val="clear" w:color="auto" w:fill="auto"/>
            <w:noWrap/>
            <w:vAlign w:val="center"/>
            <w:hideMark/>
          </w:tcPr>
          <w:p w14:paraId="40912C4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C8D77F2"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6ACEF2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3.6</w:t>
            </w:r>
          </w:p>
        </w:tc>
        <w:tc>
          <w:tcPr>
            <w:tcW w:w="4910" w:type="dxa"/>
            <w:tcBorders>
              <w:top w:val="nil"/>
              <w:left w:val="nil"/>
              <w:bottom w:val="single" w:sz="4" w:space="0" w:color="auto"/>
              <w:right w:val="single" w:sz="4" w:space="0" w:color="auto"/>
            </w:tcBorders>
            <w:shd w:val="clear" w:color="000000" w:fill="FFFFFF"/>
            <w:vAlign w:val="center"/>
            <w:hideMark/>
          </w:tcPr>
          <w:p w14:paraId="735FF0C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Բազրիքների վնասված հատվածների վերանորոգում, ըստ անհրաժեշտության նորով փոխարինում   ներկում                                                                                                                         Ремонт поврежденных участков перил, замена на новый по мере необходимости покраска</w:t>
            </w:r>
          </w:p>
        </w:tc>
        <w:tc>
          <w:tcPr>
            <w:tcW w:w="1520" w:type="dxa"/>
            <w:tcBorders>
              <w:top w:val="nil"/>
              <w:left w:val="nil"/>
              <w:bottom w:val="single" w:sz="4" w:space="0" w:color="auto"/>
              <w:right w:val="single" w:sz="4" w:space="0" w:color="auto"/>
            </w:tcBorders>
            <w:shd w:val="clear" w:color="000000" w:fill="FFFFFF"/>
            <w:noWrap/>
            <w:vAlign w:val="center"/>
            <w:hideMark/>
          </w:tcPr>
          <w:p w14:paraId="42A3F56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270B443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4.8</w:t>
            </w:r>
          </w:p>
        </w:tc>
        <w:tc>
          <w:tcPr>
            <w:tcW w:w="1975" w:type="dxa"/>
            <w:tcBorders>
              <w:top w:val="nil"/>
              <w:left w:val="nil"/>
              <w:bottom w:val="single" w:sz="4" w:space="0" w:color="auto"/>
              <w:right w:val="single" w:sz="4" w:space="0" w:color="auto"/>
            </w:tcBorders>
            <w:shd w:val="clear" w:color="auto" w:fill="auto"/>
            <w:noWrap/>
            <w:vAlign w:val="center"/>
            <w:hideMark/>
          </w:tcPr>
          <w:p w14:paraId="7644E83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3C15F878"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A3F636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3.7</w:t>
            </w:r>
          </w:p>
        </w:tc>
        <w:tc>
          <w:tcPr>
            <w:tcW w:w="4910" w:type="dxa"/>
            <w:tcBorders>
              <w:top w:val="nil"/>
              <w:left w:val="nil"/>
              <w:bottom w:val="single" w:sz="4" w:space="0" w:color="auto"/>
              <w:right w:val="single" w:sz="4" w:space="0" w:color="auto"/>
            </w:tcBorders>
            <w:shd w:val="clear" w:color="000000" w:fill="FFFFFF"/>
            <w:vAlign w:val="center"/>
            <w:hideMark/>
          </w:tcPr>
          <w:p w14:paraId="1CD4E36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Արգելապատնեշների և ցանկապատների վերանորոգում,  ըստ անհրաժեշտության նորի տեղադրում   ներկում                                                                                                                         Ремонт ограждений и заборов, установка новых по мере необходимости покраска</w:t>
            </w:r>
          </w:p>
        </w:tc>
        <w:tc>
          <w:tcPr>
            <w:tcW w:w="1520" w:type="dxa"/>
            <w:tcBorders>
              <w:top w:val="nil"/>
              <w:left w:val="nil"/>
              <w:bottom w:val="single" w:sz="4" w:space="0" w:color="auto"/>
              <w:right w:val="single" w:sz="4" w:space="0" w:color="auto"/>
            </w:tcBorders>
            <w:shd w:val="clear" w:color="000000" w:fill="FFFFFF"/>
            <w:noWrap/>
            <w:vAlign w:val="center"/>
            <w:hideMark/>
          </w:tcPr>
          <w:p w14:paraId="2E2575E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6E283C2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4.8</w:t>
            </w:r>
          </w:p>
        </w:tc>
        <w:tc>
          <w:tcPr>
            <w:tcW w:w="1975" w:type="dxa"/>
            <w:tcBorders>
              <w:top w:val="nil"/>
              <w:left w:val="nil"/>
              <w:bottom w:val="single" w:sz="4" w:space="0" w:color="auto"/>
              <w:right w:val="single" w:sz="4" w:space="0" w:color="auto"/>
            </w:tcBorders>
            <w:shd w:val="clear" w:color="auto" w:fill="auto"/>
            <w:noWrap/>
            <w:vAlign w:val="center"/>
            <w:hideMark/>
          </w:tcPr>
          <w:p w14:paraId="1898E1A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F69F92F"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1E9F8E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3.8</w:t>
            </w:r>
          </w:p>
        </w:tc>
        <w:tc>
          <w:tcPr>
            <w:tcW w:w="4910" w:type="dxa"/>
            <w:tcBorders>
              <w:top w:val="nil"/>
              <w:left w:val="nil"/>
              <w:bottom w:val="single" w:sz="4" w:space="0" w:color="auto"/>
              <w:right w:val="single" w:sz="4" w:space="0" w:color="auto"/>
            </w:tcBorders>
            <w:shd w:val="clear" w:color="000000" w:fill="FFFFFF"/>
            <w:vAlign w:val="center"/>
            <w:hideMark/>
          </w:tcPr>
          <w:p w14:paraId="77FE593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Սյուների և  Ցանցավոր  ցանկապատերի  ապամոնտաժում                                                        Демонтаж сетчатых ограждений столбов</w:t>
            </w:r>
          </w:p>
        </w:tc>
        <w:tc>
          <w:tcPr>
            <w:tcW w:w="1520" w:type="dxa"/>
            <w:tcBorders>
              <w:top w:val="nil"/>
              <w:left w:val="nil"/>
              <w:bottom w:val="single" w:sz="4" w:space="0" w:color="auto"/>
              <w:right w:val="single" w:sz="4" w:space="0" w:color="auto"/>
            </w:tcBorders>
            <w:shd w:val="clear" w:color="000000" w:fill="FFFFFF"/>
            <w:noWrap/>
            <w:vAlign w:val="center"/>
            <w:hideMark/>
          </w:tcPr>
          <w:p w14:paraId="73B1354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705685F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w:t>
            </w:r>
          </w:p>
        </w:tc>
        <w:tc>
          <w:tcPr>
            <w:tcW w:w="1975" w:type="dxa"/>
            <w:tcBorders>
              <w:top w:val="nil"/>
              <w:left w:val="nil"/>
              <w:bottom w:val="single" w:sz="4" w:space="0" w:color="auto"/>
              <w:right w:val="single" w:sz="4" w:space="0" w:color="auto"/>
            </w:tcBorders>
            <w:shd w:val="clear" w:color="auto" w:fill="auto"/>
            <w:noWrap/>
            <w:vAlign w:val="center"/>
            <w:hideMark/>
          </w:tcPr>
          <w:p w14:paraId="425D469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E1D3DB4" w14:textId="77777777" w:rsidTr="00255E56">
        <w:trPr>
          <w:trHeight w:val="12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F8929E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3.9</w:t>
            </w:r>
          </w:p>
        </w:tc>
        <w:tc>
          <w:tcPr>
            <w:tcW w:w="4910" w:type="dxa"/>
            <w:tcBorders>
              <w:top w:val="nil"/>
              <w:left w:val="nil"/>
              <w:bottom w:val="single" w:sz="4" w:space="0" w:color="auto"/>
              <w:right w:val="single" w:sz="4" w:space="0" w:color="auto"/>
            </w:tcBorders>
            <w:shd w:val="clear" w:color="000000" w:fill="FFFFFF"/>
            <w:vAlign w:val="center"/>
            <w:hideMark/>
          </w:tcPr>
          <w:p w14:paraId="7C18AA9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Խրամուղու քանդում ձեռքով                                                                                                                    Снос траншеи вручную</w:t>
            </w:r>
          </w:p>
        </w:tc>
        <w:tc>
          <w:tcPr>
            <w:tcW w:w="1520" w:type="dxa"/>
            <w:tcBorders>
              <w:top w:val="nil"/>
              <w:left w:val="nil"/>
              <w:bottom w:val="single" w:sz="4" w:space="0" w:color="auto"/>
              <w:right w:val="single" w:sz="4" w:space="0" w:color="auto"/>
            </w:tcBorders>
            <w:shd w:val="clear" w:color="000000" w:fill="FFFFFF"/>
            <w:noWrap/>
            <w:vAlign w:val="center"/>
            <w:hideMark/>
          </w:tcPr>
          <w:p w14:paraId="5954C3C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23E6DB2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5</w:t>
            </w:r>
          </w:p>
        </w:tc>
        <w:tc>
          <w:tcPr>
            <w:tcW w:w="1975" w:type="dxa"/>
            <w:tcBorders>
              <w:top w:val="nil"/>
              <w:left w:val="nil"/>
              <w:bottom w:val="single" w:sz="4" w:space="0" w:color="auto"/>
              <w:right w:val="single" w:sz="4" w:space="0" w:color="auto"/>
            </w:tcBorders>
            <w:shd w:val="clear" w:color="auto" w:fill="auto"/>
            <w:noWrap/>
            <w:vAlign w:val="center"/>
            <w:hideMark/>
          </w:tcPr>
          <w:p w14:paraId="6A71E2F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30866614"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2D4F4A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3.10</w:t>
            </w:r>
          </w:p>
        </w:tc>
        <w:tc>
          <w:tcPr>
            <w:tcW w:w="4910" w:type="dxa"/>
            <w:tcBorders>
              <w:top w:val="nil"/>
              <w:left w:val="nil"/>
              <w:bottom w:val="single" w:sz="4" w:space="0" w:color="auto"/>
              <w:right w:val="single" w:sz="4" w:space="0" w:color="auto"/>
            </w:tcBorders>
            <w:shd w:val="clear" w:color="000000" w:fill="FFFFFF"/>
            <w:vAlign w:val="center"/>
            <w:hideMark/>
          </w:tcPr>
          <w:p w14:paraId="2EBAE22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Քանդման աշխատանքների իրականացում  այդ թվում նաև շինությունների և ինքնակամ զավթված տարածքների                                                                                                                             Работы по сносу, в том числе зданий и самовольно захваченных территорий</w:t>
            </w:r>
          </w:p>
        </w:tc>
        <w:tc>
          <w:tcPr>
            <w:tcW w:w="1520" w:type="dxa"/>
            <w:tcBorders>
              <w:top w:val="nil"/>
              <w:left w:val="nil"/>
              <w:bottom w:val="single" w:sz="4" w:space="0" w:color="auto"/>
              <w:right w:val="single" w:sz="4" w:space="0" w:color="auto"/>
            </w:tcBorders>
            <w:shd w:val="clear" w:color="000000" w:fill="FFFFFF"/>
            <w:noWrap/>
            <w:vAlign w:val="center"/>
            <w:hideMark/>
          </w:tcPr>
          <w:p w14:paraId="52835F3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խմ</w:t>
            </w:r>
          </w:p>
        </w:tc>
        <w:tc>
          <w:tcPr>
            <w:tcW w:w="1725" w:type="dxa"/>
            <w:tcBorders>
              <w:top w:val="nil"/>
              <w:left w:val="nil"/>
              <w:bottom w:val="single" w:sz="4" w:space="0" w:color="auto"/>
              <w:right w:val="single" w:sz="4" w:space="0" w:color="auto"/>
            </w:tcBorders>
            <w:shd w:val="clear" w:color="auto" w:fill="auto"/>
            <w:noWrap/>
            <w:vAlign w:val="center"/>
            <w:hideMark/>
          </w:tcPr>
          <w:p w14:paraId="14E99C4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7.2</w:t>
            </w:r>
          </w:p>
        </w:tc>
        <w:tc>
          <w:tcPr>
            <w:tcW w:w="1975" w:type="dxa"/>
            <w:tcBorders>
              <w:top w:val="nil"/>
              <w:left w:val="nil"/>
              <w:bottom w:val="single" w:sz="4" w:space="0" w:color="auto"/>
              <w:right w:val="single" w:sz="4" w:space="0" w:color="auto"/>
            </w:tcBorders>
            <w:shd w:val="clear" w:color="auto" w:fill="auto"/>
            <w:noWrap/>
            <w:vAlign w:val="center"/>
            <w:hideMark/>
          </w:tcPr>
          <w:p w14:paraId="611CFF9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6D3A3D6"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F06CA6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3.11</w:t>
            </w:r>
          </w:p>
        </w:tc>
        <w:tc>
          <w:tcPr>
            <w:tcW w:w="4910" w:type="dxa"/>
            <w:tcBorders>
              <w:top w:val="nil"/>
              <w:left w:val="nil"/>
              <w:bottom w:val="single" w:sz="4" w:space="0" w:color="auto"/>
              <w:right w:val="single" w:sz="4" w:space="0" w:color="auto"/>
            </w:tcBorders>
            <w:shd w:val="clear" w:color="000000" w:fill="FFFFFF"/>
            <w:vAlign w:val="center"/>
            <w:hideMark/>
          </w:tcPr>
          <w:p w14:paraId="328FDA0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Այրված լուսատուների փոխարինում, այդ թվում նաև LED լուսատուներով                                                                                                                                                                                                                                                                                                                                                                                              Замена сгоревших светильников, в том числе светодиодных</w:t>
            </w:r>
          </w:p>
        </w:tc>
        <w:tc>
          <w:tcPr>
            <w:tcW w:w="1520" w:type="dxa"/>
            <w:tcBorders>
              <w:top w:val="nil"/>
              <w:left w:val="nil"/>
              <w:bottom w:val="single" w:sz="4" w:space="0" w:color="auto"/>
              <w:right w:val="single" w:sz="4" w:space="0" w:color="auto"/>
            </w:tcBorders>
            <w:shd w:val="clear" w:color="000000" w:fill="FFFFFF"/>
            <w:noWrap/>
            <w:vAlign w:val="center"/>
            <w:hideMark/>
          </w:tcPr>
          <w:p w14:paraId="53AB83F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75F1D97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25</w:t>
            </w:r>
          </w:p>
        </w:tc>
        <w:tc>
          <w:tcPr>
            <w:tcW w:w="1975" w:type="dxa"/>
            <w:tcBorders>
              <w:top w:val="nil"/>
              <w:left w:val="nil"/>
              <w:bottom w:val="single" w:sz="4" w:space="0" w:color="auto"/>
              <w:right w:val="single" w:sz="4" w:space="0" w:color="auto"/>
            </w:tcBorders>
            <w:shd w:val="clear" w:color="auto" w:fill="auto"/>
            <w:noWrap/>
            <w:vAlign w:val="center"/>
            <w:hideMark/>
          </w:tcPr>
          <w:p w14:paraId="5A30A26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37C029C"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0410EB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3.12</w:t>
            </w:r>
          </w:p>
        </w:tc>
        <w:tc>
          <w:tcPr>
            <w:tcW w:w="4910" w:type="dxa"/>
            <w:tcBorders>
              <w:top w:val="nil"/>
              <w:left w:val="nil"/>
              <w:bottom w:val="single" w:sz="4" w:space="0" w:color="auto"/>
              <w:right w:val="single" w:sz="4" w:space="0" w:color="auto"/>
            </w:tcBorders>
            <w:shd w:val="clear" w:color="000000" w:fill="FFFFFF"/>
            <w:vAlign w:val="center"/>
            <w:hideMark/>
          </w:tcPr>
          <w:p w14:paraId="6ADEC21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էլեկտրական մալուխների ձեռքբերում, տեղադրում, միացում                                      приобретение, монтаж, подключение электрических кабелей</w:t>
            </w:r>
          </w:p>
        </w:tc>
        <w:tc>
          <w:tcPr>
            <w:tcW w:w="1520" w:type="dxa"/>
            <w:tcBorders>
              <w:top w:val="nil"/>
              <w:left w:val="nil"/>
              <w:bottom w:val="single" w:sz="4" w:space="0" w:color="auto"/>
              <w:right w:val="single" w:sz="4" w:space="0" w:color="auto"/>
            </w:tcBorders>
            <w:shd w:val="clear" w:color="000000" w:fill="FFFFFF"/>
            <w:noWrap/>
            <w:vAlign w:val="center"/>
            <w:hideMark/>
          </w:tcPr>
          <w:p w14:paraId="7EC817D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5D474AC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3.6</w:t>
            </w:r>
          </w:p>
        </w:tc>
        <w:tc>
          <w:tcPr>
            <w:tcW w:w="1975" w:type="dxa"/>
            <w:tcBorders>
              <w:top w:val="nil"/>
              <w:left w:val="nil"/>
              <w:bottom w:val="single" w:sz="4" w:space="0" w:color="auto"/>
              <w:right w:val="single" w:sz="4" w:space="0" w:color="auto"/>
            </w:tcBorders>
            <w:shd w:val="clear" w:color="auto" w:fill="auto"/>
            <w:noWrap/>
            <w:vAlign w:val="center"/>
            <w:hideMark/>
          </w:tcPr>
          <w:p w14:paraId="130C8CA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71529DF1" w14:textId="77777777" w:rsidTr="00255E56">
        <w:trPr>
          <w:trHeight w:val="144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77CF9C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3.13</w:t>
            </w:r>
          </w:p>
        </w:tc>
        <w:tc>
          <w:tcPr>
            <w:tcW w:w="4910" w:type="dxa"/>
            <w:tcBorders>
              <w:top w:val="nil"/>
              <w:left w:val="nil"/>
              <w:bottom w:val="single" w:sz="4" w:space="0" w:color="auto"/>
              <w:right w:val="single" w:sz="4" w:space="0" w:color="auto"/>
            </w:tcBorders>
            <w:shd w:val="clear" w:color="000000" w:fill="FFFFFF"/>
            <w:vAlign w:val="center"/>
            <w:hideMark/>
          </w:tcPr>
          <w:p w14:paraId="00864E3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Վնասված ճանապարհային նշանների ուղղում, վերականգնում, վերանորոգում, ապամոնտաժում                                                                                                                             Исправление, восстановление, ремонт, демонтаж поврежденных дорожных знаков</w:t>
            </w:r>
          </w:p>
        </w:tc>
        <w:tc>
          <w:tcPr>
            <w:tcW w:w="1520" w:type="dxa"/>
            <w:tcBorders>
              <w:top w:val="nil"/>
              <w:left w:val="nil"/>
              <w:bottom w:val="single" w:sz="4" w:space="0" w:color="auto"/>
              <w:right w:val="single" w:sz="4" w:space="0" w:color="auto"/>
            </w:tcBorders>
            <w:shd w:val="clear" w:color="000000" w:fill="FFFFFF"/>
            <w:noWrap/>
            <w:vAlign w:val="center"/>
            <w:hideMark/>
          </w:tcPr>
          <w:p w14:paraId="3B73331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4D7B485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5</w:t>
            </w:r>
          </w:p>
        </w:tc>
        <w:tc>
          <w:tcPr>
            <w:tcW w:w="1975" w:type="dxa"/>
            <w:tcBorders>
              <w:top w:val="nil"/>
              <w:left w:val="nil"/>
              <w:bottom w:val="single" w:sz="4" w:space="0" w:color="auto"/>
              <w:right w:val="single" w:sz="4" w:space="0" w:color="auto"/>
            </w:tcBorders>
            <w:shd w:val="clear" w:color="auto" w:fill="auto"/>
            <w:noWrap/>
            <w:vAlign w:val="center"/>
            <w:hideMark/>
          </w:tcPr>
          <w:p w14:paraId="0D9391F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171C8BB" w14:textId="77777777" w:rsidTr="00255E56">
        <w:trPr>
          <w:trHeight w:val="17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9822D2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3.14</w:t>
            </w:r>
          </w:p>
        </w:tc>
        <w:tc>
          <w:tcPr>
            <w:tcW w:w="4910" w:type="dxa"/>
            <w:tcBorders>
              <w:top w:val="nil"/>
              <w:left w:val="nil"/>
              <w:bottom w:val="single" w:sz="4" w:space="0" w:color="auto"/>
              <w:right w:val="single" w:sz="4" w:space="0" w:color="auto"/>
            </w:tcBorders>
            <w:shd w:val="clear" w:color="000000" w:fill="FFFFFF"/>
            <w:vAlign w:val="center"/>
            <w:hideMark/>
          </w:tcPr>
          <w:p w14:paraId="6209E0C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Ճանապարհների շեպերից,  բ/բ  շենքերի  պատերից  քարաթափման  ենթակա  քարերի  մաքրում,  հավաքում,  բարձում  ա/ինքնաթափ  և  տեղափոխում  թափոնատեղի Б/очистка, сбор, погрузка камней, подлежащих камнепаду со стен зданий дорог, а / самосвал и транспортировка на место захоронения</w:t>
            </w:r>
          </w:p>
        </w:tc>
        <w:tc>
          <w:tcPr>
            <w:tcW w:w="1520" w:type="dxa"/>
            <w:tcBorders>
              <w:top w:val="nil"/>
              <w:left w:val="nil"/>
              <w:bottom w:val="single" w:sz="4" w:space="0" w:color="auto"/>
              <w:right w:val="single" w:sz="4" w:space="0" w:color="auto"/>
            </w:tcBorders>
            <w:shd w:val="clear" w:color="000000" w:fill="FFFFFF"/>
            <w:noWrap/>
            <w:vAlign w:val="center"/>
            <w:hideMark/>
          </w:tcPr>
          <w:p w14:paraId="3001A01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խմ</w:t>
            </w:r>
          </w:p>
        </w:tc>
        <w:tc>
          <w:tcPr>
            <w:tcW w:w="1725" w:type="dxa"/>
            <w:tcBorders>
              <w:top w:val="nil"/>
              <w:left w:val="nil"/>
              <w:bottom w:val="single" w:sz="4" w:space="0" w:color="auto"/>
              <w:right w:val="single" w:sz="4" w:space="0" w:color="auto"/>
            </w:tcBorders>
            <w:shd w:val="clear" w:color="auto" w:fill="auto"/>
            <w:noWrap/>
            <w:vAlign w:val="center"/>
            <w:hideMark/>
          </w:tcPr>
          <w:p w14:paraId="4968669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6</w:t>
            </w:r>
          </w:p>
        </w:tc>
        <w:tc>
          <w:tcPr>
            <w:tcW w:w="1975" w:type="dxa"/>
            <w:tcBorders>
              <w:top w:val="nil"/>
              <w:left w:val="nil"/>
              <w:bottom w:val="single" w:sz="4" w:space="0" w:color="auto"/>
              <w:right w:val="single" w:sz="4" w:space="0" w:color="auto"/>
            </w:tcBorders>
            <w:shd w:val="clear" w:color="auto" w:fill="auto"/>
            <w:noWrap/>
            <w:vAlign w:val="center"/>
            <w:hideMark/>
          </w:tcPr>
          <w:p w14:paraId="45351BA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53B2C54" w14:textId="77777777" w:rsidTr="00255E56">
        <w:trPr>
          <w:trHeight w:val="111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52E6E3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3.15</w:t>
            </w:r>
          </w:p>
        </w:tc>
        <w:tc>
          <w:tcPr>
            <w:tcW w:w="4910" w:type="dxa"/>
            <w:tcBorders>
              <w:top w:val="nil"/>
              <w:left w:val="nil"/>
              <w:bottom w:val="single" w:sz="4" w:space="0" w:color="auto"/>
              <w:right w:val="single" w:sz="4" w:space="0" w:color="auto"/>
            </w:tcBorders>
            <w:shd w:val="clear" w:color="000000" w:fill="FFFFFF"/>
            <w:vAlign w:val="center"/>
            <w:hideMark/>
          </w:tcPr>
          <w:p w14:paraId="014754B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Պատերի  կամ հենապատեր  ց/ա  սվաղ                                                                                             Стены или подпорные стены TS / a штукатурка</w:t>
            </w:r>
          </w:p>
        </w:tc>
        <w:tc>
          <w:tcPr>
            <w:tcW w:w="1520" w:type="dxa"/>
            <w:tcBorders>
              <w:top w:val="nil"/>
              <w:left w:val="nil"/>
              <w:bottom w:val="single" w:sz="4" w:space="0" w:color="auto"/>
              <w:right w:val="single" w:sz="4" w:space="0" w:color="auto"/>
            </w:tcBorders>
            <w:shd w:val="clear" w:color="000000" w:fill="FFFFFF"/>
            <w:noWrap/>
            <w:vAlign w:val="center"/>
            <w:hideMark/>
          </w:tcPr>
          <w:p w14:paraId="2889489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35B3BD5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w:t>
            </w:r>
          </w:p>
        </w:tc>
        <w:tc>
          <w:tcPr>
            <w:tcW w:w="1975" w:type="dxa"/>
            <w:tcBorders>
              <w:top w:val="nil"/>
              <w:left w:val="nil"/>
              <w:bottom w:val="single" w:sz="4" w:space="0" w:color="auto"/>
              <w:right w:val="single" w:sz="4" w:space="0" w:color="auto"/>
            </w:tcBorders>
            <w:shd w:val="clear" w:color="auto" w:fill="auto"/>
            <w:noWrap/>
            <w:vAlign w:val="center"/>
            <w:hideMark/>
          </w:tcPr>
          <w:p w14:paraId="4B72FC0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7B10367"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A20443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3.16</w:t>
            </w:r>
          </w:p>
        </w:tc>
        <w:tc>
          <w:tcPr>
            <w:tcW w:w="4910" w:type="dxa"/>
            <w:tcBorders>
              <w:top w:val="nil"/>
              <w:left w:val="nil"/>
              <w:bottom w:val="single" w:sz="4" w:space="0" w:color="auto"/>
              <w:right w:val="single" w:sz="4" w:space="0" w:color="auto"/>
            </w:tcBorders>
            <w:shd w:val="clear" w:color="000000" w:fill="FFFFFF"/>
            <w:vAlign w:val="center"/>
            <w:hideMark/>
          </w:tcPr>
          <w:p w14:paraId="62E4F60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Պատերի  կամ  հենապատերի  երեսապատում  30մմ հաստությամբ, առանց  ծակոտկեն  բազալտե  սալիկներով                                                                                                                    Облицовка стен или подпорных стен толщиной 30 мм без пористой базальтовой плиткой</w:t>
            </w:r>
          </w:p>
        </w:tc>
        <w:tc>
          <w:tcPr>
            <w:tcW w:w="1520" w:type="dxa"/>
            <w:tcBorders>
              <w:top w:val="nil"/>
              <w:left w:val="nil"/>
              <w:bottom w:val="single" w:sz="4" w:space="0" w:color="auto"/>
              <w:right w:val="single" w:sz="4" w:space="0" w:color="auto"/>
            </w:tcBorders>
            <w:shd w:val="clear" w:color="000000" w:fill="FFFFFF"/>
            <w:noWrap/>
            <w:vAlign w:val="center"/>
            <w:hideMark/>
          </w:tcPr>
          <w:p w14:paraId="04C019E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58AF84B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18</w:t>
            </w:r>
          </w:p>
        </w:tc>
        <w:tc>
          <w:tcPr>
            <w:tcW w:w="1975" w:type="dxa"/>
            <w:tcBorders>
              <w:top w:val="nil"/>
              <w:left w:val="nil"/>
              <w:bottom w:val="single" w:sz="4" w:space="0" w:color="auto"/>
              <w:right w:val="single" w:sz="4" w:space="0" w:color="auto"/>
            </w:tcBorders>
            <w:shd w:val="clear" w:color="auto" w:fill="auto"/>
            <w:noWrap/>
            <w:vAlign w:val="center"/>
            <w:hideMark/>
          </w:tcPr>
          <w:p w14:paraId="6082743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0CD4B72"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CDC3A5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3.17</w:t>
            </w:r>
          </w:p>
        </w:tc>
        <w:tc>
          <w:tcPr>
            <w:tcW w:w="4910" w:type="dxa"/>
            <w:tcBorders>
              <w:top w:val="nil"/>
              <w:left w:val="nil"/>
              <w:bottom w:val="single" w:sz="4" w:space="0" w:color="auto"/>
              <w:right w:val="single" w:sz="4" w:space="0" w:color="auto"/>
            </w:tcBorders>
            <w:shd w:val="clear" w:color="000000" w:fill="FFFFFF"/>
            <w:vAlign w:val="center"/>
            <w:hideMark/>
          </w:tcPr>
          <w:p w14:paraId="17B7171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Սյուների  տեղադրում, ներկում  d =  48  -  100  մմ                                                                   Установка колонн, покраска d = 48-100 мм</w:t>
            </w:r>
          </w:p>
        </w:tc>
        <w:tc>
          <w:tcPr>
            <w:tcW w:w="1520" w:type="dxa"/>
            <w:tcBorders>
              <w:top w:val="nil"/>
              <w:left w:val="nil"/>
              <w:bottom w:val="single" w:sz="4" w:space="0" w:color="auto"/>
              <w:right w:val="single" w:sz="4" w:space="0" w:color="auto"/>
            </w:tcBorders>
            <w:shd w:val="clear" w:color="000000" w:fill="FFFFFF"/>
            <w:noWrap/>
            <w:vAlign w:val="center"/>
            <w:hideMark/>
          </w:tcPr>
          <w:p w14:paraId="65FD8E0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4B3E264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6</w:t>
            </w:r>
          </w:p>
        </w:tc>
        <w:tc>
          <w:tcPr>
            <w:tcW w:w="1975" w:type="dxa"/>
            <w:tcBorders>
              <w:top w:val="nil"/>
              <w:left w:val="nil"/>
              <w:bottom w:val="single" w:sz="4" w:space="0" w:color="auto"/>
              <w:right w:val="single" w:sz="4" w:space="0" w:color="auto"/>
            </w:tcBorders>
            <w:shd w:val="clear" w:color="auto" w:fill="auto"/>
            <w:noWrap/>
            <w:vAlign w:val="center"/>
            <w:hideMark/>
          </w:tcPr>
          <w:p w14:paraId="2A4FC1D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300E8C2"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ED4408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3.18</w:t>
            </w:r>
          </w:p>
        </w:tc>
        <w:tc>
          <w:tcPr>
            <w:tcW w:w="4910" w:type="dxa"/>
            <w:tcBorders>
              <w:top w:val="nil"/>
              <w:left w:val="nil"/>
              <w:bottom w:val="single" w:sz="4" w:space="0" w:color="auto"/>
              <w:right w:val="single" w:sz="4" w:space="0" w:color="auto"/>
            </w:tcBorders>
            <w:shd w:val="clear" w:color="000000" w:fill="FFFFFF"/>
            <w:vAlign w:val="center"/>
            <w:hideMark/>
          </w:tcPr>
          <w:p w14:paraId="5FBCA5B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ֆուտբոլի դարպասի բարձորակ ցանցի ձեռք բերում և տեղադրում                                       приобретение и установка качественной сетки футбольных ворот</w:t>
            </w:r>
          </w:p>
        </w:tc>
        <w:tc>
          <w:tcPr>
            <w:tcW w:w="1520" w:type="dxa"/>
            <w:tcBorders>
              <w:top w:val="nil"/>
              <w:left w:val="nil"/>
              <w:bottom w:val="single" w:sz="4" w:space="0" w:color="auto"/>
              <w:right w:val="single" w:sz="4" w:space="0" w:color="auto"/>
            </w:tcBorders>
            <w:shd w:val="clear" w:color="000000" w:fill="FFFFFF"/>
            <w:noWrap/>
            <w:vAlign w:val="center"/>
            <w:hideMark/>
          </w:tcPr>
          <w:p w14:paraId="632EC86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14CA1C1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30</w:t>
            </w:r>
          </w:p>
        </w:tc>
        <w:tc>
          <w:tcPr>
            <w:tcW w:w="1975" w:type="dxa"/>
            <w:tcBorders>
              <w:top w:val="nil"/>
              <w:left w:val="nil"/>
              <w:bottom w:val="single" w:sz="4" w:space="0" w:color="auto"/>
              <w:right w:val="single" w:sz="4" w:space="0" w:color="auto"/>
            </w:tcBorders>
            <w:shd w:val="clear" w:color="auto" w:fill="auto"/>
            <w:noWrap/>
            <w:vAlign w:val="center"/>
            <w:hideMark/>
          </w:tcPr>
          <w:p w14:paraId="28A4529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AC8601C" w14:textId="77777777" w:rsidTr="00255E56">
        <w:trPr>
          <w:trHeight w:val="117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4EE310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3.19</w:t>
            </w:r>
          </w:p>
        </w:tc>
        <w:tc>
          <w:tcPr>
            <w:tcW w:w="4910" w:type="dxa"/>
            <w:tcBorders>
              <w:top w:val="nil"/>
              <w:left w:val="nil"/>
              <w:bottom w:val="single" w:sz="4" w:space="0" w:color="auto"/>
              <w:right w:val="single" w:sz="4" w:space="0" w:color="auto"/>
            </w:tcBorders>
            <w:shd w:val="clear" w:color="000000" w:fill="FFFFFF"/>
            <w:vAlign w:val="center"/>
            <w:hideMark/>
          </w:tcPr>
          <w:p w14:paraId="10DB5EC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բասկեբոլի բարձորակ ցանցի ձեռք բերում և տեղադրում                                                    приобретение и установка высококачественной сети baskebol</w:t>
            </w:r>
          </w:p>
        </w:tc>
        <w:tc>
          <w:tcPr>
            <w:tcW w:w="1520" w:type="dxa"/>
            <w:tcBorders>
              <w:top w:val="nil"/>
              <w:left w:val="nil"/>
              <w:bottom w:val="single" w:sz="4" w:space="0" w:color="auto"/>
              <w:right w:val="single" w:sz="4" w:space="0" w:color="auto"/>
            </w:tcBorders>
            <w:shd w:val="clear" w:color="000000" w:fill="FFFFFF"/>
            <w:noWrap/>
            <w:vAlign w:val="center"/>
            <w:hideMark/>
          </w:tcPr>
          <w:p w14:paraId="4AD03A4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3158C04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6</w:t>
            </w:r>
          </w:p>
        </w:tc>
        <w:tc>
          <w:tcPr>
            <w:tcW w:w="1975" w:type="dxa"/>
            <w:tcBorders>
              <w:top w:val="nil"/>
              <w:left w:val="nil"/>
              <w:bottom w:val="single" w:sz="4" w:space="0" w:color="auto"/>
              <w:right w:val="single" w:sz="4" w:space="0" w:color="auto"/>
            </w:tcBorders>
            <w:shd w:val="clear" w:color="auto" w:fill="auto"/>
            <w:noWrap/>
            <w:vAlign w:val="center"/>
            <w:hideMark/>
          </w:tcPr>
          <w:p w14:paraId="34D4979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0C25C1A" w14:textId="77777777" w:rsidTr="00255E56">
        <w:trPr>
          <w:trHeight w:val="199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41BED5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3.20</w:t>
            </w:r>
          </w:p>
        </w:tc>
        <w:tc>
          <w:tcPr>
            <w:tcW w:w="4910" w:type="dxa"/>
            <w:tcBorders>
              <w:top w:val="nil"/>
              <w:left w:val="nil"/>
              <w:bottom w:val="single" w:sz="4" w:space="0" w:color="auto"/>
              <w:right w:val="single" w:sz="4" w:space="0" w:color="auto"/>
            </w:tcBorders>
            <w:shd w:val="clear" w:color="000000" w:fill="FFFFFF"/>
            <w:vAlign w:val="center"/>
            <w:hideMark/>
          </w:tcPr>
          <w:p w14:paraId="4E6DBE6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ռետինե հատակի վնասված հատվածների վերանորոգում սոսնձապատում անհրաժեշտության դեպքում նորով  փոխարինում                                                                                                                                                                                                                                                                                      ремонт поврежденных участков резинового пола поклейка замена на Новый при необходимости</w:t>
            </w:r>
          </w:p>
        </w:tc>
        <w:tc>
          <w:tcPr>
            <w:tcW w:w="1520" w:type="dxa"/>
            <w:tcBorders>
              <w:top w:val="nil"/>
              <w:left w:val="nil"/>
              <w:bottom w:val="single" w:sz="4" w:space="0" w:color="auto"/>
              <w:right w:val="single" w:sz="4" w:space="0" w:color="auto"/>
            </w:tcBorders>
            <w:shd w:val="clear" w:color="000000" w:fill="FFFFFF"/>
            <w:noWrap/>
            <w:vAlign w:val="center"/>
            <w:hideMark/>
          </w:tcPr>
          <w:p w14:paraId="632F844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ք/մ</w:t>
            </w:r>
          </w:p>
        </w:tc>
        <w:tc>
          <w:tcPr>
            <w:tcW w:w="1725" w:type="dxa"/>
            <w:tcBorders>
              <w:top w:val="nil"/>
              <w:left w:val="nil"/>
              <w:bottom w:val="single" w:sz="4" w:space="0" w:color="auto"/>
              <w:right w:val="single" w:sz="4" w:space="0" w:color="auto"/>
            </w:tcBorders>
            <w:shd w:val="clear" w:color="auto" w:fill="auto"/>
            <w:noWrap/>
            <w:vAlign w:val="center"/>
            <w:hideMark/>
          </w:tcPr>
          <w:p w14:paraId="30F1D34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20</w:t>
            </w:r>
          </w:p>
        </w:tc>
        <w:tc>
          <w:tcPr>
            <w:tcW w:w="1975" w:type="dxa"/>
            <w:tcBorders>
              <w:top w:val="nil"/>
              <w:left w:val="nil"/>
              <w:bottom w:val="single" w:sz="4" w:space="0" w:color="auto"/>
              <w:right w:val="single" w:sz="4" w:space="0" w:color="auto"/>
            </w:tcBorders>
            <w:shd w:val="clear" w:color="auto" w:fill="auto"/>
            <w:noWrap/>
            <w:vAlign w:val="center"/>
            <w:hideMark/>
          </w:tcPr>
          <w:p w14:paraId="484456C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78E3685"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B54075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3.21</w:t>
            </w:r>
          </w:p>
        </w:tc>
        <w:tc>
          <w:tcPr>
            <w:tcW w:w="4910" w:type="dxa"/>
            <w:tcBorders>
              <w:top w:val="nil"/>
              <w:left w:val="nil"/>
              <w:bottom w:val="single" w:sz="4" w:space="0" w:color="auto"/>
              <w:right w:val="single" w:sz="4" w:space="0" w:color="auto"/>
            </w:tcBorders>
            <w:shd w:val="clear" w:color="000000" w:fill="FFFFFF"/>
            <w:vAlign w:val="center"/>
            <w:hideMark/>
          </w:tcPr>
          <w:p w14:paraId="21A99F4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բազալտե խճի, ավազակոպիճի փռում խրամուղիներոմ                                                           укладка базальтового щебня в траншеях</w:t>
            </w:r>
          </w:p>
        </w:tc>
        <w:tc>
          <w:tcPr>
            <w:tcW w:w="1520" w:type="dxa"/>
            <w:tcBorders>
              <w:top w:val="nil"/>
              <w:left w:val="nil"/>
              <w:bottom w:val="single" w:sz="4" w:space="0" w:color="auto"/>
              <w:right w:val="single" w:sz="4" w:space="0" w:color="auto"/>
            </w:tcBorders>
            <w:shd w:val="clear" w:color="000000" w:fill="FFFFFF"/>
            <w:noWrap/>
            <w:vAlign w:val="center"/>
            <w:hideMark/>
          </w:tcPr>
          <w:p w14:paraId="034FEE2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խմ</w:t>
            </w:r>
          </w:p>
        </w:tc>
        <w:tc>
          <w:tcPr>
            <w:tcW w:w="1725" w:type="dxa"/>
            <w:tcBorders>
              <w:top w:val="nil"/>
              <w:left w:val="nil"/>
              <w:bottom w:val="single" w:sz="4" w:space="0" w:color="auto"/>
              <w:right w:val="single" w:sz="4" w:space="0" w:color="auto"/>
            </w:tcBorders>
            <w:shd w:val="clear" w:color="auto" w:fill="auto"/>
            <w:noWrap/>
            <w:vAlign w:val="center"/>
            <w:hideMark/>
          </w:tcPr>
          <w:p w14:paraId="2C6F86E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8</w:t>
            </w:r>
          </w:p>
        </w:tc>
        <w:tc>
          <w:tcPr>
            <w:tcW w:w="1975" w:type="dxa"/>
            <w:tcBorders>
              <w:top w:val="nil"/>
              <w:left w:val="nil"/>
              <w:bottom w:val="single" w:sz="4" w:space="0" w:color="auto"/>
              <w:right w:val="single" w:sz="4" w:space="0" w:color="auto"/>
            </w:tcBorders>
            <w:shd w:val="clear" w:color="auto" w:fill="auto"/>
            <w:noWrap/>
            <w:vAlign w:val="center"/>
            <w:hideMark/>
          </w:tcPr>
          <w:p w14:paraId="4D977C7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6BDDB83"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5CE77F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3.22</w:t>
            </w:r>
          </w:p>
        </w:tc>
        <w:tc>
          <w:tcPr>
            <w:tcW w:w="4910" w:type="dxa"/>
            <w:tcBorders>
              <w:top w:val="nil"/>
              <w:left w:val="nil"/>
              <w:bottom w:val="single" w:sz="4" w:space="0" w:color="auto"/>
              <w:right w:val="single" w:sz="4" w:space="0" w:color="auto"/>
            </w:tcBorders>
            <w:shd w:val="clear" w:color="000000" w:fill="FFFFFF"/>
            <w:vAlign w:val="center"/>
            <w:hideMark/>
          </w:tcPr>
          <w:p w14:paraId="4CDDFF6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Ասֆալտբետոնյա ծածկի կտրում սղոցով                                                                                           Резка асфальтобетонного покрытия пилой</w:t>
            </w:r>
          </w:p>
        </w:tc>
        <w:tc>
          <w:tcPr>
            <w:tcW w:w="1520" w:type="dxa"/>
            <w:tcBorders>
              <w:top w:val="nil"/>
              <w:left w:val="nil"/>
              <w:bottom w:val="single" w:sz="4" w:space="0" w:color="auto"/>
              <w:right w:val="single" w:sz="4" w:space="0" w:color="auto"/>
            </w:tcBorders>
            <w:shd w:val="clear" w:color="000000" w:fill="FFFFFF"/>
            <w:noWrap/>
            <w:vAlign w:val="center"/>
            <w:hideMark/>
          </w:tcPr>
          <w:p w14:paraId="7B9CBC4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46EF0AA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0.8</w:t>
            </w:r>
          </w:p>
        </w:tc>
        <w:tc>
          <w:tcPr>
            <w:tcW w:w="1975" w:type="dxa"/>
            <w:tcBorders>
              <w:top w:val="nil"/>
              <w:left w:val="nil"/>
              <w:bottom w:val="single" w:sz="4" w:space="0" w:color="auto"/>
              <w:right w:val="single" w:sz="4" w:space="0" w:color="auto"/>
            </w:tcBorders>
            <w:shd w:val="clear" w:color="auto" w:fill="auto"/>
            <w:noWrap/>
            <w:vAlign w:val="center"/>
            <w:hideMark/>
          </w:tcPr>
          <w:p w14:paraId="5B78075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574423B"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5C9AFAB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3.23</w:t>
            </w:r>
          </w:p>
        </w:tc>
        <w:tc>
          <w:tcPr>
            <w:tcW w:w="4910" w:type="dxa"/>
            <w:tcBorders>
              <w:top w:val="nil"/>
              <w:left w:val="nil"/>
              <w:bottom w:val="single" w:sz="4" w:space="0" w:color="auto"/>
              <w:right w:val="single" w:sz="4" w:space="0" w:color="auto"/>
            </w:tcBorders>
            <w:shd w:val="clear" w:color="000000" w:fill="FFFFFF"/>
            <w:vAlign w:val="center"/>
            <w:hideMark/>
          </w:tcPr>
          <w:p w14:paraId="40904AC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Արևային լեդ լուսատուների ձեռք բերում տեղադրռւ   120  վատ                                            Покупка солнечных светодиодных светильников установка RW 120 Вт</w:t>
            </w:r>
          </w:p>
        </w:tc>
        <w:tc>
          <w:tcPr>
            <w:tcW w:w="1520" w:type="dxa"/>
            <w:tcBorders>
              <w:top w:val="nil"/>
              <w:left w:val="nil"/>
              <w:bottom w:val="single" w:sz="4" w:space="0" w:color="auto"/>
              <w:right w:val="single" w:sz="4" w:space="0" w:color="auto"/>
            </w:tcBorders>
            <w:shd w:val="clear" w:color="000000" w:fill="FFFFFF"/>
            <w:noWrap/>
            <w:vAlign w:val="center"/>
            <w:hideMark/>
          </w:tcPr>
          <w:p w14:paraId="7A92163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516A952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40</w:t>
            </w:r>
          </w:p>
        </w:tc>
        <w:tc>
          <w:tcPr>
            <w:tcW w:w="1975" w:type="dxa"/>
            <w:tcBorders>
              <w:top w:val="nil"/>
              <w:left w:val="nil"/>
              <w:bottom w:val="single" w:sz="4" w:space="0" w:color="auto"/>
              <w:right w:val="single" w:sz="4" w:space="0" w:color="auto"/>
            </w:tcBorders>
            <w:shd w:val="clear" w:color="auto" w:fill="auto"/>
            <w:noWrap/>
            <w:vAlign w:val="center"/>
            <w:hideMark/>
          </w:tcPr>
          <w:p w14:paraId="00E9692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94DF31D"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81DA05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3.24</w:t>
            </w:r>
          </w:p>
        </w:tc>
        <w:tc>
          <w:tcPr>
            <w:tcW w:w="4910" w:type="dxa"/>
            <w:tcBorders>
              <w:top w:val="nil"/>
              <w:left w:val="nil"/>
              <w:bottom w:val="single" w:sz="4" w:space="0" w:color="auto"/>
              <w:right w:val="single" w:sz="4" w:space="0" w:color="auto"/>
            </w:tcBorders>
            <w:shd w:val="clear" w:color="000000" w:fill="FFFFFF"/>
            <w:vAlign w:val="center"/>
            <w:hideMark/>
          </w:tcPr>
          <w:p w14:paraId="139CCC7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ց/ա շերտի իրականացում                                                                                                               реализация уровня TS/a</w:t>
            </w:r>
          </w:p>
        </w:tc>
        <w:tc>
          <w:tcPr>
            <w:tcW w:w="1520" w:type="dxa"/>
            <w:tcBorders>
              <w:top w:val="nil"/>
              <w:left w:val="nil"/>
              <w:bottom w:val="single" w:sz="4" w:space="0" w:color="auto"/>
              <w:right w:val="single" w:sz="4" w:space="0" w:color="auto"/>
            </w:tcBorders>
            <w:shd w:val="clear" w:color="000000" w:fill="FFFFFF"/>
            <w:noWrap/>
            <w:vAlign w:val="center"/>
            <w:hideMark/>
          </w:tcPr>
          <w:p w14:paraId="015D8CF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խմ</w:t>
            </w:r>
          </w:p>
        </w:tc>
        <w:tc>
          <w:tcPr>
            <w:tcW w:w="1725" w:type="dxa"/>
            <w:tcBorders>
              <w:top w:val="nil"/>
              <w:left w:val="nil"/>
              <w:bottom w:val="single" w:sz="4" w:space="0" w:color="auto"/>
              <w:right w:val="single" w:sz="4" w:space="0" w:color="auto"/>
            </w:tcBorders>
            <w:shd w:val="clear" w:color="auto" w:fill="auto"/>
            <w:noWrap/>
            <w:vAlign w:val="center"/>
            <w:hideMark/>
          </w:tcPr>
          <w:p w14:paraId="7CF5049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55</w:t>
            </w:r>
          </w:p>
        </w:tc>
        <w:tc>
          <w:tcPr>
            <w:tcW w:w="1975" w:type="dxa"/>
            <w:tcBorders>
              <w:top w:val="nil"/>
              <w:left w:val="nil"/>
              <w:bottom w:val="single" w:sz="4" w:space="0" w:color="auto"/>
              <w:right w:val="single" w:sz="4" w:space="0" w:color="auto"/>
            </w:tcBorders>
            <w:shd w:val="clear" w:color="auto" w:fill="auto"/>
            <w:noWrap/>
            <w:vAlign w:val="center"/>
            <w:hideMark/>
          </w:tcPr>
          <w:p w14:paraId="5EBD901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77509C4C" w14:textId="77777777" w:rsidTr="00255E56">
        <w:trPr>
          <w:trHeight w:val="97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2E7465D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3.25</w:t>
            </w:r>
          </w:p>
        </w:tc>
        <w:tc>
          <w:tcPr>
            <w:tcW w:w="4910" w:type="dxa"/>
            <w:tcBorders>
              <w:top w:val="nil"/>
              <w:left w:val="nil"/>
              <w:bottom w:val="single" w:sz="4" w:space="0" w:color="auto"/>
              <w:right w:val="single" w:sz="4" w:space="0" w:color="auto"/>
            </w:tcBorders>
            <w:shd w:val="clear" w:color="000000" w:fill="FFFFFF"/>
            <w:vAlign w:val="center"/>
            <w:hideMark/>
          </w:tcPr>
          <w:p w14:paraId="4272EB4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Երկաթբետոնե հենապատի կառուցում B15 դասի բետոնով           </w:t>
            </w:r>
          </w:p>
        </w:tc>
        <w:tc>
          <w:tcPr>
            <w:tcW w:w="1520" w:type="dxa"/>
            <w:tcBorders>
              <w:top w:val="nil"/>
              <w:left w:val="nil"/>
              <w:bottom w:val="single" w:sz="4" w:space="0" w:color="auto"/>
              <w:right w:val="single" w:sz="4" w:space="0" w:color="auto"/>
            </w:tcBorders>
            <w:shd w:val="clear" w:color="000000" w:fill="FFFFFF"/>
            <w:noWrap/>
            <w:vAlign w:val="center"/>
            <w:hideMark/>
          </w:tcPr>
          <w:p w14:paraId="4DB9C3C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խմ</w:t>
            </w:r>
          </w:p>
        </w:tc>
        <w:tc>
          <w:tcPr>
            <w:tcW w:w="1725" w:type="dxa"/>
            <w:tcBorders>
              <w:top w:val="nil"/>
              <w:left w:val="nil"/>
              <w:bottom w:val="single" w:sz="4" w:space="0" w:color="auto"/>
              <w:right w:val="single" w:sz="4" w:space="0" w:color="auto"/>
            </w:tcBorders>
            <w:shd w:val="clear" w:color="auto" w:fill="auto"/>
            <w:noWrap/>
            <w:vAlign w:val="center"/>
            <w:hideMark/>
          </w:tcPr>
          <w:p w14:paraId="6A98D58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85</w:t>
            </w:r>
          </w:p>
        </w:tc>
        <w:tc>
          <w:tcPr>
            <w:tcW w:w="1975" w:type="dxa"/>
            <w:tcBorders>
              <w:top w:val="nil"/>
              <w:left w:val="nil"/>
              <w:bottom w:val="single" w:sz="4" w:space="0" w:color="auto"/>
              <w:right w:val="single" w:sz="4" w:space="0" w:color="auto"/>
            </w:tcBorders>
            <w:shd w:val="clear" w:color="auto" w:fill="auto"/>
            <w:noWrap/>
            <w:vAlign w:val="center"/>
            <w:hideMark/>
          </w:tcPr>
          <w:p w14:paraId="044572C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0A97566C" w14:textId="77777777" w:rsidTr="00255E56">
        <w:trPr>
          <w:trHeight w:val="112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A88FA4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3.26</w:t>
            </w:r>
          </w:p>
        </w:tc>
        <w:tc>
          <w:tcPr>
            <w:tcW w:w="4910" w:type="dxa"/>
            <w:tcBorders>
              <w:top w:val="nil"/>
              <w:left w:val="nil"/>
              <w:bottom w:val="single" w:sz="4" w:space="0" w:color="auto"/>
              <w:right w:val="single" w:sz="4" w:space="0" w:color="auto"/>
            </w:tcBorders>
            <w:shd w:val="clear" w:color="000000" w:fill="FFFFFF"/>
            <w:vAlign w:val="center"/>
            <w:hideMark/>
          </w:tcPr>
          <w:p w14:paraId="23F7755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Բետոնե հենապատի կառուցում B15 դասի բետոնով                                                                             Стены или подпорные стены </w:t>
            </w:r>
          </w:p>
        </w:tc>
        <w:tc>
          <w:tcPr>
            <w:tcW w:w="1520" w:type="dxa"/>
            <w:tcBorders>
              <w:top w:val="nil"/>
              <w:left w:val="nil"/>
              <w:bottom w:val="single" w:sz="4" w:space="0" w:color="auto"/>
              <w:right w:val="single" w:sz="4" w:space="0" w:color="auto"/>
            </w:tcBorders>
            <w:shd w:val="clear" w:color="000000" w:fill="FFFFFF"/>
            <w:noWrap/>
            <w:vAlign w:val="center"/>
            <w:hideMark/>
          </w:tcPr>
          <w:p w14:paraId="675DD09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խմ</w:t>
            </w:r>
          </w:p>
        </w:tc>
        <w:tc>
          <w:tcPr>
            <w:tcW w:w="1725" w:type="dxa"/>
            <w:tcBorders>
              <w:top w:val="nil"/>
              <w:left w:val="nil"/>
              <w:bottom w:val="single" w:sz="4" w:space="0" w:color="auto"/>
              <w:right w:val="single" w:sz="4" w:space="0" w:color="auto"/>
            </w:tcBorders>
            <w:shd w:val="clear" w:color="auto" w:fill="auto"/>
            <w:noWrap/>
            <w:vAlign w:val="center"/>
            <w:hideMark/>
          </w:tcPr>
          <w:p w14:paraId="1517207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65</w:t>
            </w:r>
          </w:p>
        </w:tc>
        <w:tc>
          <w:tcPr>
            <w:tcW w:w="1975" w:type="dxa"/>
            <w:tcBorders>
              <w:top w:val="nil"/>
              <w:left w:val="nil"/>
              <w:bottom w:val="single" w:sz="4" w:space="0" w:color="auto"/>
              <w:right w:val="single" w:sz="4" w:space="0" w:color="auto"/>
            </w:tcBorders>
            <w:shd w:val="clear" w:color="auto" w:fill="auto"/>
            <w:noWrap/>
            <w:vAlign w:val="center"/>
            <w:hideMark/>
          </w:tcPr>
          <w:p w14:paraId="3345749C"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34493C53"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ADB273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3.27</w:t>
            </w:r>
          </w:p>
        </w:tc>
        <w:tc>
          <w:tcPr>
            <w:tcW w:w="4910" w:type="dxa"/>
            <w:tcBorders>
              <w:top w:val="nil"/>
              <w:left w:val="nil"/>
              <w:bottom w:val="single" w:sz="4" w:space="0" w:color="auto"/>
              <w:right w:val="single" w:sz="4" w:space="0" w:color="auto"/>
            </w:tcBorders>
            <w:shd w:val="clear" w:color="000000" w:fill="FFFFFF"/>
            <w:vAlign w:val="center"/>
            <w:hideMark/>
          </w:tcPr>
          <w:p w14:paraId="747CCC8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Շինարարական և կենցաղային աղբի բարձում ինքնաթափի  վրա տեղափոխում միջև 13 կմ Погрузка строительного и бытового мусора на самосвал перевозка между 13 км</w:t>
            </w:r>
          </w:p>
        </w:tc>
        <w:tc>
          <w:tcPr>
            <w:tcW w:w="1520" w:type="dxa"/>
            <w:tcBorders>
              <w:top w:val="nil"/>
              <w:left w:val="nil"/>
              <w:bottom w:val="single" w:sz="4" w:space="0" w:color="auto"/>
              <w:right w:val="single" w:sz="4" w:space="0" w:color="auto"/>
            </w:tcBorders>
            <w:shd w:val="clear" w:color="000000" w:fill="FFFFFF"/>
            <w:noWrap/>
            <w:vAlign w:val="center"/>
            <w:hideMark/>
          </w:tcPr>
          <w:p w14:paraId="72BF965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խմ</w:t>
            </w:r>
          </w:p>
        </w:tc>
        <w:tc>
          <w:tcPr>
            <w:tcW w:w="1725" w:type="dxa"/>
            <w:tcBorders>
              <w:top w:val="nil"/>
              <w:left w:val="nil"/>
              <w:bottom w:val="single" w:sz="4" w:space="0" w:color="auto"/>
              <w:right w:val="single" w:sz="4" w:space="0" w:color="auto"/>
            </w:tcBorders>
            <w:shd w:val="clear" w:color="auto" w:fill="auto"/>
            <w:noWrap/>
            <w:vAlign w:val="center"/>
            <w:hideMark/>
          </w:tcPr>
          <w:p w14:paraId="3AF730B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7</w:t>
            </w:r>
          </w:p>
        </w:tc>
        <w:tc>
          <w:tcPr>
            <w:tcW w:w="1975" w:type="dxa"/>
            <w:tcBorders>
              <w:top w:val="nil"/>
              <w:left w:val="nil"/>
              <w:bottom w:val="single" w:sz="4" w:space="0" w:color="auto"/>
              <w:right w:val="single" w:sz="4" w:space="0" w:color="auto"/>
            </w:tcBorders>
            <w:shd w:val="clear" w:color="auto" w:fill="auto"/>
            <w:noWrap/>
            <w:vAlign w:val="center"/>
            <w:hideMark/>
          </w:tcPr>
          <w:p w14:paraId="3815B83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2B1E4AA1" w14:textId="77777777" w:rsidTr="00255E56">
        <w:trPr>
          <w:trHeight w:val="105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89BF8E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w:t>
            </w:r>
          </w:p>
        </w:tc>
        <w:tc>
          <w:tcPr>
            <w:tcW w:w="8155" w:type="dxa"/>
            <w:gridSpan w:val="3"/>
            <w:tcBorders>
              <w:top w:val="single" w:sz="4" w:space="0" w:color="auto"/>
              <w:left w:val="nil"/>
              <w:bottom w:val="single" w:sz="4" w:space="0" w:color="auto"/>
              <w:right w:val="single" w:sz="4" w:space="0" w:color="auto"/>
            </w:tcBorders>
            <w:shd w:val="clear" w:color="auto" w:fill="auto"/>
            <w:vAlign w:val="center"/>
            <w:hideMark/>
          </w:tcPr>
          <w:p w14:paraId="12A9352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Ոռոգման ջրագծերի նորոգում, այդ թվում՝                                                                                                                                 Ремонт  в том числе՝</w:t>
            </w:r>
          </w:p>
        </w:tc>
        <w:tc>
          <w:tcPr>
            <w:tcW w:w="1975" w:type="dxa"/>
            <w:tcBorders>
              <w:top w:val="nil"/>
              <w:left w:val="nil"/>
              <w:bottom w:val="single" w:sz="4" w:space="0" w:color="auto"/>
              <w:right w:val="single" w:sz="4" w:space="0" w:color="auto"/>
            </w:tcBorders>
            <w:shd w:val="clear" w:color="auto" w:fill="auto"/>
            <w:noWrap/>
            <w:vAlign w:val="center"/>
            <w:hideMark/>
          </w:tcPr>
          <w:p w14:paraId="0067D9E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w:t>
            </w:r>
          </w:p>
        </w:tc>
      </w:tr>
      <w:tr w:rsidR="00255E56" w14:paraId="736CD9EE"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421DDA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4,1</w:t>
            </w:r>
          </w:p>
        </w:tc>
        <w:tc>
          <w:tcPr>
            <w:tcW w:w="4910" w:type="dxa"/>
            <w:tcBorders>
              <w:top w:val="nil"/>
              <w:left w:val="nil"/>
              <w:bottom w:val="single" w:sz="4" w:space="0" w:color="auto"/>
              <w:right w:val="single" w:sz="4" w:space="0" w:color="auto"/>
            </w:tcBorders>
            <w:shd w:val="clear" w:color="000000" w:fill="FFFFFF"/>
            <w:vAlign w:val="center"/>
            <w:hideMark/>
          </w:tcPr>
          <w:p w14:paraId="6242203E" w14:textId="77777777" w:rsidR="00255E56" w:rsidRDefault="00255E56">
            <w:pPr>
              <w:rPr>
                <w:rFonts w:ascii="Calibri" w:hAnsi="Calibri" w:cs="Calibri"/>
                <w:color w:val="000000"/>
                <w:sz w:val="26"/>
                <w:szCs w:val="26"/>
              </w:rPr>
            </w:pPr>
            <w:r>
              <w:rPr>
                <w:rFonts w:ascii="Calibri" w:hAnsi="Calibri" w:cs="Calibri"/>
                <w:color w:val="000000"/>
                <w:sz w:val="26"/>
                <w:szCs w:val="26"/>
              </w:rPr>
              <w:t xml:space="preserve">ջրագծերի վերանորոգում  նյութի ձեռք բերումով   d = 16- 32 մմ                    Ремонт водопроводов  воды путем </w:t>
            </w:r>
            <w:r>
              <w:rPr>
                <w:rFonts w:ascii="Calibri" w:hAnsi="Calibri" w:cs="Calibri"/>
                <w:color w:val="000000"/>
                <w:sz w:val="26"/>
                <w:szCs w:val="26"/>
              </w:rPr>
              <w:lastRenderedPageBreak/>
              <w:t xml:space="preserve">приобретения материала d=16-32 мм.                              </w:t>
            </w:r>
          </w:p>
        </w:tc>
        <w:tc>
          <w:tcPr>
            <w:tcW w:w="1520" w:type="dxa"/>
            <w:tcBorders>
              <w:top w:val="nil"/>
              <w:left w:val="nil"/>
              <w:bottom w:val="single" w:sz="4" w:space="0" w:color="auto"/>
              <w:right w:val="single" w:sz="4" w:space="0" w:color="auto"/>
            </w:tcBorders>
            <w:shd w:val="clear" w:color="000000" w:fill="FFFFFF"/>
            <w:noWrap/>
            <w:vAlign w:val="center"/>
            <w:hideMark/>
          </w:tcPr>
          <w:p w14:paraId="1DDBE80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lastRenderedPageBreak/>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186137E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5</w:t>
            </w:r>
          </w:p>
        </w:tc>
        <w:tc>
          <w:tcPr>
            <w:tcW w:w="1975" w:type="dxa"/>
            <w:tcBorders>
              <w:top w:val="nil"/>
              <w:left w:val="nil"/>
              <w:bottom w:val="single" w:sz="4" w:space="0" w:color="auto"/>
              <w:right w:val="single" w:sz="4" w:space="0" w:color="auto"/>
            </w:tcBorders>
            <w:shd w:val="clear" w:color="auto" w:fill="auto"/>
            <w:noWrap/>
            <w:vAlign w:val="center"/>
            <w:hideMark/>
          </w:tcPr>
          <w:p w14:paraId="64AA46D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D1477C0"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1F17D4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4,2</w:t>
            </w:r>
          </w:p>
        </w:tc>
        <w:tc>
          <w:tcPr>
            <w:tcW w:w="4910" w:type="dxa"/>
            <w:tcBorders>
              <w:top w:val="nil"/>
              <w:left w:val="nil"/>
              <w:bottom w:val="single" w:sz="4" w:space="0" w:color="auto"/>
              <w:right w:val="single" w:sz="4" w:space="0" w:color="auto"/>
            </w:tcBorders>
            <w:shd w:val="clear" w:color="000000" w:fill="FFFFFF"/>
            <w:vAlign w:val="center"/>
            <w:hideMark/>
          </w:tcPr>
          <w:p w14:paraId="185F72A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 ջրագծերի վերանորոգում  նյութի ձեռք բերումով   d = 50 -100 մմ                                                                                                                                                                                                                                                                                                                                                                                                                                         Ремонт водопроводов  воды путем приобретения материала d=50-100мм.</w:t>
            </w:r>
          </w:p>
        </w:tc>
        <w:tc>
          <w:tcPr>
            <w:tcW w:w="1520" w:type="dxa"/>
            <w:tcBorders>
              <w:top w:val="nil"/>
              <w:left w:val="nil"/>
              <w:bottom w:val="single" w:sz="4" w:space="0" w:color="auto"/>
              <w:right w:val="single" w:sz="4" w:space="0" w:color="auto"/>
            </w:tcBorders>
            <w:shd w:val="clear" w:color="000000" w:fill="FFFFFF"/>
            <w:noWrap/>
            <w:vAlign w:val="center"/>
            <w:hideMark/>
          </w:tcPr>
          <w:p w14:paraId="20BDEEB9"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գծ/մ</w:t>
            </w:r>
          </w:p>
        </w:tc>
        <w:tc>
          <w:tcPr>
            <w:tcW w:w="1725" w:type="dxa"/>
            <w:tcBorders>
              <w:top w:val="nil"/>
              <w:left w:val="nil"/>
              <w:bottom w:val="single" w:sz="4" w:space="0" w:color="auto"/>
              <w:right w:val="single" w:sz="4" w:space="0" w:color="auto"/>
            </w:tcBorders>
            <w:shd w:val="clear" w:color="auto" w:fill="auto"/>
            <w:noWrap/>
            <w:vAlign w:val="center"/>
            <w:hideMark/>
          </w:tcPr>
          <w:p w14:paraId="317BED5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8</w:t>
            </w:r>
          </w:p>
        </w:tc>
        <w:tc>
          <w:tcPr>
            <w:tcW w:w="1975" w:type="dxa"/>
            <w:tcBorders>
              <w:top w:val="nil"/>
              <w:left w:val="nil"/>
              <w:bottom w:val="single" w:sz="4" w:space="0" w:color="auto"/>
              <w:right w:val="single" w:sz="4" w:space="0" w:color="auto"/>
            </w:tcBorders>
            <w:shd w:val="clear" w:color="auto" w:fill="auto"/>
            <w:noWrap/>
            <w:vAlign w:val="center"/>
            <w:hideMark/>
          </w:tcPr>
          <w:p w14:paraId="7A4C52E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66955716"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542DDE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4,3</w:t>
            </w:r>
          </w:p>
        </w:tc>
        <w:tc>
          <w:tcPr>
            <w:tcW w:w="4910" w:type="dxa"/>
            <w:tcBorders>
              <w:top w:val="nil"/>
              <w:left w:val="nil"/>
              <w:bottom w:val="single" w:sz="4" w:space="0" w:color="auto"/>
              <w:right w:val="single" w:sz="4" w:space="0" w:color="auto"/>
            </w:tcBorders>
            <w:shd w:val="clear" w:color="000000" w:fill="FFFFFF"/>
            <w:vAlign w:val="center"/>
            <w:hideMark/>
          </w:tcPr>
          <w:p w14:paraId="21471ED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Փականի տեղադրում   նյութի ձեռք բերումով   d = 16- 32 մմ </w:t>
            </w:r>
          </w:p>
        </w:tc>
        <w:tc>
          <w:tcPr>
            <w:tcW w:w="1520" w:type="dxa"/>
            <w:tcBorders>
              <w:top w:val="nil"/>
              <w:left w:val="nil"/>
              <w:bottom w:val="single" w:sz="4" w:space="0" w:color="auto"/>
              <w:right w:val="single" w:sz="4" w:space="0" w:color="auto"/>
            </w:tcBorders>
            <w:shd w:val="clear" w:color="000000" w:fill="FFFFFF"/>
            <w:noWrap/>
            <w:vAlign w:val="center"/>
            <w:hideMark/>
          </w:tcPr>
          <w:p w14:paraId="4076DBC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2ADA013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w:t>
            </w:r>
          </w:p>
        </w:tc>
        <w:tc>
          <w:tcPr>
            <w:tcW w:w="1975" w:type="dxa"/>
            <w:tcBorders>
              <w:top w:val="nil"/>
              <w:left w:val="nil"/>
              <w:bottom w:val="single" w:sz="4" w:space="0" w:color="auto"/>
              <w:right w:val="single" w:sz="4" w:space="0" w:color="auto"/>
            </w:tcBorders>
            <w:shd w:val="clear" w:color="auto" w:fill="auto"/>
            <w:noWrap/>
            <w:vAlign w:val="center"/>
            <w:hideMark/>
          </w:tcPr>
          <w:p w14:paraId="086D5CF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F7EDA17"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A3AC688"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4,4</w:t>
            </w:r>
          </w:p>
        </w:tc>
        <w:tc>
          <w:tcPr>
            <w:tcW w:w="4910" w:type="dxa"/>
            <w:tcBorders>
              <w:top w:val="nil"/>
              <w:left w:val="nil"/>
              <w:bottom w:val="single" w:sz="4" w:space="0" w:color="auto"/>
              <w:right w:val="single" w:sz="4" w:space="0" w:color="auto"/>
            </w:tcBorders>
            <w:shd w:val="clear" w:color="000000" w:fill="FFFFFF"/>
            <w:vAlign w:val="center"/>
            <w:hideMark/>
          </w:tcPr>
          <w:p w14:paraId="0BDEF33A"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Փականի տեղադրում  նյութի ձեռք բերումով   d = 50 -100 մմ                                                  Ремонт путем приобретения материала d=50-100мм.</w:t>
            </w:r>
          </w:p>
        </w:tc>
        <w:tc>
          <w:tcPr>
            <w:tcW w:w="1520" w:type="dxa"/>
            <w:tcBorders>
              <w:top w:val="nil"/>
              <w:left w:val="nil"/>
              <w:bottom w:val="single" w:sz="4" w:space="0" w:color="auto"/>
              <w:right w:val="single" w:sz="4" w:space="0" w:color="auto"/>
            </w:tcBorders>
            <w:shd w:val="clear" w:color="000000" w:fill="FFFFFF"/>
            <w:noWrap/>
            <w:vAlign w:val="center"/>
            <w:hideMark/>
          </w:tcPr>
          <w:p w14:paraId="0325A4C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5630372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15</w:t>
            </w:r>
          </w:p>
        </w:tc>
        <w:tc>
          <w:tcPr>
            <w:tcW w:w="1975" w:type="dxa"/>
            <w:tcBorders>
              <w:top w:val="nil"/>
              <w:left w:val="nil"/>
              <w:bottom w:val="single" w:sz="4" w:space="0" w:color="auto"/>
              <w:right w:val="single" w:sz="4" w:space="0" w:color="auto"/>
            </w:tcBorders>
            <w:shd w:val="clear" w:color="auto" w:fill="auto"/>
            <w:noWrap/>
            <w:vAlign w:val="center"/>
            <w:hideMark/>
          </w:tcPr>
          <w:p w14:paraId="12C15FA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801A49D"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081711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4,5</w:t>
            </w:r>
          </w:p>
        </w:tc>
        <w:tc>
          <w:tcPr>
            <w:tcW w:w="4910" w:type="dxa"/>
            <w:tcBorders>
              <w:top w:val="nil"/>
              <w:left w:val="nil"/>
              <w:bottom w:val="single" w:sz="4" w:space="0" w:color="auto"/>
              <w:right w:val="single" w:sz="4" w:space="0" w:color="auto"/>
            </w:tcBorders>
            <w:shd w:val="clear" w:color="000000" w:fill="FFFFFF"/>
            <w:vAlign w:val="center"/>
            <w:hideMark/>
          </w:tcPr>
          <w:p w14:paraId="60DC0C7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Ձևավոր տեղադրում   նյութի ձեռք բերումով   d = 16- 32 մմ </w:t>
            </w:r>
          </w:p>
        </w:tc>
        <w:tc>
          <w:tcPr>
            <w:tcW w:w="1520" w:type="dxa"/>
            <w:tcBorders>
              <w:top w:val="nil"/>
              <w:left w:val="nil"/>
              <w:bottom w:val="single" w:sz="4" w:space="0" w:color="auto"/>
              <w:right w:val="single" w:sz="4" w:space="0" w:color="auto"/>
            </w:tcBorders>
            <w:shd w:val="clear" w:color="000000" w:fill="FFFFFF"/>
            <w:noWrap/>
            <w:vAlign w:val="center"/>
            <w:hideMark/>
          </w:tcPr>
          <w:p w14:paraId="74D7294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7D56EF17"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3</w:t>
            </w:r>
          </w:p>
        </w:tc>
        <w:tc>
          <w:tcPr>
            <w:tcW w:w="1975" w:type="dxa"/>
            <w:tcBorders>
              <w:top w:val="nil"/>
              <w:left w:val="nil"/>
              <w:bottom w:val="single" w:sz="4" w:space="0" w:color="auto"/>
              <w:right w:val="single" w:sz="4" w:space="0" w:color="auto"/>
            </w:tcBorders>
            <w:shd w:val="clear" w:color="auto" w:fill="auto"/>
            <w:noWrap/>
            <w:vAlign w:val="center"/>
            <w:hideMark/>
          </w:tcPr>
          <w:p w14:paraId="0B1F3A06"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18D62376"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214E9D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4,6</w:t>
            </w:r>
          </w:p>
        </w:tc>
        <w:tc>
          <w:tcPr>
            <w:tcW w:w="4910" w:type="dxa"/>
            <w:tcBorders>
              <w:top w:val="nil"/>
              <w:left w:val="nil"/>
              <w:bottom w:val="single" w:sz="4" w:space="0" w:color="auto"/>
              <w:right w:val="single" w:sz="4" w:space="0" w:color="auto"/>
            </w:tcBorders>
            <w:shd w:val="clear" w:color="000000" w:fill="FFFFFF"/>
            <w:vAlign w:val="center"/>
            <w:hideMark/>
          </w:tcPr>
          <w:p w14:paraId="775C7A0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Ձևավոր տեղադրում  նյութի ձեռք բերումով   d = 50 -100 մմ                                                  Ремонт путем приобретения материала d=50-100мм.</w:t>
            </w:r>
          </w:p>
        </w:tc>
        <w:tc>
          <w:tcPr>
            <w:tcW w:w="1520" w:type="dxa"/>
            <w:tcBorders>
              <w:top w:val="nil"/>
              <w:left w:val="nil"/>
              <w:bottom w:val="single" w:sz="4" w:space="0" w:color="auto"/>
              <w:right w:val="single" w:sz="4" w:space="0" w:color="auto"/>
            </w:tcBorders>
            <w:shd w:val="clear" w:color="000000" w:fill="FFFFFF"/>
            <w:noWrap/>
            <w:vAlign w:val="center"/>
            <w:hideMark/>
          </w:tcPr>
          <w:p w14:paraId="31C362D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հատ</w:t>
            </w:r>
          </w:p>
        </w:tc>
        <w:tc>
          <w:tcPr>
            <w:tcW w:w="1725" w:type="dxa"/>
            <w:tcBorders>
              <w:top w:val="nil"/>
              <w:left w:val="nil"/>
              <w:bottom w:val="single" w:sz="4" w:space="0" w:color="auto"/>
              <w:right w:val="single" w:sz="4" w:space="0" w:color="auto"/>
            </w:tcBorders>
            <w:shd w:val="clear" w:color="auto" w:fill="auto"/>
            <w:noWrap/>
            <w:vAlign w:val="center"/>
            <w:hideMark/>
          </w:tcPr>
          <w:p w14:paraId="2FB30D3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w:t>
            </w:r>
          </w:p>
        </w:tc>
        <w:tc>
          <w:tcPr>
            <w:tcW w:w="1975" w:type="dxa"/>
            <w:tcBorders>
              <w:top w:val="nil"/>
              <w:left w:val="nil"/>
              <w:bottom w:val="single" w:sz="4" w:space="0" w:color="auto"/>
              <w:right w:val="single" w:sz="4" w:space="0" w:color="auto"/>
            </w:tcBorders>
            <w:shd w:val="clear" w:color="auto" w:fill="auto"/>
            <w:noWrap/>
            <w:vAlign w:val="center"/>
            <w:hideMark/>
          </w:tcPr>
          <w:p w14:paraId="0310068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7E8D262C" w14:textId="77777777" w:rsidTr="00255E56">
        <w:trPr>
          <w:trHeight w:val="1050"/>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A1B19DE"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4,7</w:t>
            </w:r>
          </w:p>
        </w:tc>
        <w:tc>
          <w:tcPr>
            <w:tcW w:w="4910" w:type="dxa"/>
            <w:tcBorders>
              <w:top w:val="nil"/>
              <w:left w:val="nil"/>
              <w:bottom w:val="single" w:sz="4" w:space="0" w:color="auto"/>
              <w:right w:val="single" w:sz="4" w:space="0" w:color="auto"/>
            </w:tcBorders>
            <w:shd w:val="clear" w:color="000000" w:fill="FFFFFF"/>
            <w:vAlign w:val="center"/>
            <w:hideMark/>
          </w:tcPr>
          <w:p w14:paraId="2CBC4CBD"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xml:space="preserve">Մետաղական խողովակի վերանորոգում  զոդում  d = 16  -100 մմ                                                  Ремонт путем приобретения материала d = 16  -100 мм        </w:t>
            </w:r>
          </w:p>
        </w:tc>
        <w:tc>
          <w:tcPr>
            <w:tcW w:w="1520" w:type="dxa"/>
            <w:tcBorders>
              <w:top w:val="nil"/>
              <w:left w:val="nil"/>
              <w:bottom w:val="single" w:sz="4" w:space="0" w:color="auto"/>
              <w:right w:val="single" w:sz="4" w:space="0" w:color="auto"/>
            </w:tcBorders>
            <w:shd w:val="clear" w:color="000000" w:fill="FFFFFF"/>
            <w:noWrap/>
            <w:vAlign w:val="center"/>
            <w:hideMark/>
          </w:tcPr>
          <w:p w14:paraId="4ED8C880"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 կետ</w:t>
            </w:r>
          </w:p>
        </w:tc>
        <w:tc>
          <w:tcPr>
            <w:tcW w:w="1725" w:type="dxa"/>
            <w:tcBorders>
              <w:top w:val="nil"/>
              <w:left w:val="nil"/>
              <w:bottom w:val="single" w:sz="4" w:space="0" w:color="auto"/>
              <w:right w:val="single" w:sz="4" w:space="0" w:color="auto"/>
            </w:tcBorders>
            <w:shd w:val="clear" w:color="auto" w:fill="auto"/>
            <w:noWrap/>
            <w:vAlign w:val="center"/>
            <w:hideMark/>
          </w:tcPr>
          <w:p w14:paraId="6D90A82B"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4</w:t>
            </w:r>
          </w:p>
        </w:tc>
        <w:tc>
          <w:tcPr>
            <w:tcW w:w="1975" w:type="dxa"/>
            <w:tcBorders>
              <w:top w:val="nil"/>
              <w:left w:val="nil"/>
              <w:bottom w:val="single" w:sz="4" w:space="0" w:color="auto"/>
              <w:right w:val="single" w:sz="4" w:space="0" w:color="auto"/>
            </w:tcBorders>
            <w:shd w:val="clear" w:color="auto" w:fill="auto"/>
            <w:noWrap/>
            <w:vAlign w:val="center"/>
            <w:hideMark/>
          </w:tcPr>
          <w:p w14:paraId="6190795F"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D98FB54" w14:textId="77777777" w:rsidTr="00255E56">
        <w:trPr>
          <w:trHeight w:val="105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FE5F1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w:t>
            </w:r>
          </w:p>
        </w:tc>
        <w:tc>
          <w:tcPr>
            <w:tcW w:w="4910" w:type="dxa"/>
            <w:tcBorders>
              <w:top w:val="nil"/>
              <w:left w:val="nil"/>
              <w:bottom w:val="single" w:sz="4" w:space="0" w:color="auto"/>
              <w:right w:val="single" w:sz="4" w:space="0" w:color="auto"/>
            </w:tcBorders>
            <w:shd w:val="clear" w:color="auto" w:fill="auto"/>
            <w:vAlign w:val="center"/>
            <w:hideMark/>
          </w:tcPr>
          <w:p w14:paraId="4491FD6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Ընդամենը                                                                                                                                                         Всего</w:t>
            </w:r>
          </w:p>
        </w:tc>
        <w:tc>
          <w:tcPr>
            <w:tcW w:w="1520" w:type="dxa"/>
            <w:tcBorders>
              <w:top w:val="nil"/>
              <w:left w:val="nil"/>
              <w:bottom w:val="single" w:sz="4" w:space="0" w:color="auto"/>
              <w:right w:val="single" w:sz="4" w:space="0" w:color="auto"/>
            </w:tcBorders>
            <w:shd w:val="clear" w:color="auto" w:fill="auto"/>
            <w:noWrap/>
            <w:vAlign w:val="center"/>
            <w:hideMark/>
          </w:tcPr>
          <w:p w14:paraId="2FB2ECF3"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w:t>
            </w:r>
          </w:p>
        </w:tc>
        <w:tc>
          <w:tcPr>
            <w:tcW w:w="1725" w:type="dxa"/>
            <w:tcBorders>
              <w:top w:val="nil"/>
              <w:left w:val="nil"/>
              <w:bottom w:val="single" w:sz="4" w:space="0" w:color="auto"/>
              <w:right w:val="single" w:sz="4" w:space="0" w:color="auto"/>
            </w:tcBorders>
            <w:shd w:val="clear" w:color="auto" w:fill="auto"/>
            <w:noWrap/>
            <w:vAlign w:val="center"/>
            <w:hideMark/>
          </w:tcPr>
          <w:p w14:paraId="7E38F74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1170.2</w:t>
            </w:r>
          </w:p>
        </w:tc>
        <w:tc>
          <w:tcPr>
            <w:tcW w:w="1975" w:type="dxa"/>
            <w:tcBorders>
              <w:top w:val="nil"/>
              <w:left w:val="nil"/>
              <w:bottom w:val="single" w:sz="4" w:space="0" w:color="auto"/>
              <w:right w:val="single" w:sz="4" w:space="0" w:color="auto"/>
            </w:tcBorders>
            <w:shd w:val="clear" w:color="auto" w:fill="auto"/>
            <w:noWrap/>
            <w:vAlign w:val="center"/>
            <w:hideMark/>
          </w:tcPr>
          <w:p w14:paraId="6A731FD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59993B25" w14:textId="77777777" w:rsidTr="00255E56">
        <w:trPr>
          <w:trHeight w:val="105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0EEB44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w:t>
            </w:r>
          </w:p>
        </w:tc>
        <w:tc>
          <w:tcPr>
            <w:tcW w:w="4910" w:type="dxa"/>
            <w:tcBorders>
              <w:top w:val="nil"/>
              <w:left w:val="nil"/>
              <w:bottom w:val="single" w:sz="4" w:space="0" w:color="auto"/>
              <w:right w:val="single" w:sz="4" w:space="0" w:color="auto"/>
            </w:tcBorders>
            <w:shd w:val="clear" w:color="auto" w:fill="auto"/>
            <w:vAlign w:val="center"/>
            <w:hideMark/>
          </w:tcPr>
          <w:p w14:paraId="708633A5"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ԱԱՀ 20%                                                                                                                                                      НДС</w:t>
            </w:r>
          </w:p>
        </w:tc>
        <w:tc>
          <w:tcPr>
            <w:tcW w:w="1520" w:type="dxa"/>
            <w:tcBorders>
              <w:top w:val="nil"/>
              <w:left w:val="nil"/>
              <w:bottom w:val="single" w:sz="4" w:space="0" w:color="auto"/>
              <w:right w:val="single" w:sz="4" w:space="0" w:color="auto"/>
            </w:tcBorders>
            <w:shd w:val="clear" w:color="auto" w:fill="auto"/>
            <w:noWrap/>
            <w:vAlign w:val="center"/>
            <w:hideMark/>
          </w:tcPr>
          <w:p w14:paraId="677841D1"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 </w:t>
            </w:r>
          </w:p>
        </w:tc>
        <w:tc>
          <w:tcPr>
            <w:tcW w:w="1725" w:type="dxa"/>
            <w:tcBorders>
              <w:top w:val="nil"/>
              <w:left w:val="nil"/>
              <w:bottom w:val="single" w:sz="4" w:space="0" w:color="auto"/>
              <w:right w:val="single" w:sz="4" w:space="0" w:color="auto"/>
            </w:tcBorders>
            <w:shd w:val="clear" w:color="auto" w:fill="auto"/>
            <w:noWrap/>
            <w:vAlign w:val="center"/>
            <w:hideMark/>
          </w:tcPr>
          <w:p w14:paraId="0B81D8F4"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234.04</w:t>
            </w:r>
          </w:p>
        </w:tc>
        <w:tc>
          <w:tcPr>
            <w:tcW w:w="1975" w:type="dxa"/>
            <w:tcBorders>
              <w:top w:val="nil"/>
              <w:left w:val="nil"/>
              <w:bottom w:val="single" w:sz="4" w:space="0" w:color="auto"/>
              <w:right w:val="single" w:sz="4" w:space="0" w:color="auto"/>
            </w:tcBorders>
            <w:shd w:val="clear" w:color="auto" w:fill="auto"/>
            <w:noWrap/>
            <w:vAlign w:val="center"/>
            <w:hideMark/>
          </w:tcPr>
          <w:p w14:paraId="0F6CBCF2" w14:textId="77777777" w:rsidR="00255E56" w:rsidRDefault="00255E56">
            <w:pPr>
              <w:jc w:val="center"/>
              <w:rPr>
                <w:rFonts w:ascii="Calibri" w:hAnsi="Calibri" w:cs="Calibri"/>
                <w:color w:val="000000"/>
                <w:sz w:val="26"/>
                <w:szCs w:val="26"/>
              </w:rPr>
            </w:pPr>
            <w:r>
              <w:rPr>
                <w:rFonts w:ascii="Calibri" w:hAnsi="Calibri" w:cs="Calibri"/>
                <w:color w:val="000000"/>
                <w:sz w:val="26"/>
                <w:szCs w:val="26"/>
              </w:rPr>
              <w:t>100%</w:t>
            </w:r>
          </w:p>
        </w:tc>
      </w:tr>
      <w:tr w:rsidR="00255E56" w14:paraId="42954C05" w14:textId="77777777" w:rsidTr="00255E56">
        <w:trPr>
          <w:trHeight w:val="105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67EF339" w14:textId="77777777" w:rsidR="00255E56" w:rsidRDefault="00255E56">
            <w:pPr>
              <w:jc w:val="center"/>
              <w:rPr>
                <w:rFonts w:ascii="Calibri" w:hAnsi="Calibri" w:cs="Calibri"/>
                <w:b/>
                <w:bCs/>
                <w:color w:val="000000"/>
                <w:sz w:val="26"/>
                <w:szCs w:val="26"/>
              </w:rPr>
            </w:pPr>
            <w:r>
              <w:rPr>
                <w:rFonts w:ascii="Calibri" w:hAnsi="Calibri" w:cs="Calibri"/>
                <w:b/>
                <w:bCs/>
                <w:color w:val="000000"/>
                <w:sz w:val="26"/>
                <w:szCs w:val="26"/>
              </w:rPr>
              <w:t> </w:t>
            </w:r>
          </w:p>
        </w:tc>
        <w:tc>
          <w:tcPr>
            <w:tcW w:w="4910" w:type="dxa"/>
            <w:tcBorders>
              <w:top w:val="nil"/>
              <w:left w:val="nil"/>
              <w:bottom w:val="single" w:sz="4" w:space="0" w:color="auto"/>
              <w:right w:val="single" w:sz="4" w:space="0" w:color="auto"/>
            </w:tcBorders>
            <w:shd w:val="clear" w:color="auto" w:fill="auto"/>
            <w:hideMark/>
          </w:tcPr>
          <w:p w14:paraId="2F45CA6B" w14:textId="77777777" w:rsidR="00255E56" w:rsidRDefault="00255E56">
            <w:pPr>
              <w:rPr>
                <w:rFonts w:ascii="Calibri" w:hAnsi="Calibri" w:cs="Calibri"/>
                <w:b/>
                <w:bCs/>
                <w:color w:val="000000"/>
              </w:rPr>
            </w:pPr>
            <w:r>
              <w:rPr>
                <w:rFonts w:ascii="Calibri" w:hAnsi="Calibri" w:cs="Calibri"/>
                <w:b/>
                <w:bCs/>
                <w:color w:val="000000"/>
              </w:rPr>
              <w:t>ԸՆԴԱՄԵՆԸ</w:t>
            </w:r>
            <w:r>
              <w:rPr>
                <w:rFonts w:ascii="Calibri" w:hAnsi="Calibri" w:cs="Calibri"/>
                <w:b/>
                <w:bCs/>
                <w:color w:val="000000"/>
              </w:rPr>
              <w:br/>
              <w:t>Ըստ միավորի առավելագույն  գնի միջին հանրագումարի տոկոսային համամասնությամբ</w:t>
            </w:r>
          </w:p>
        </w:tc>
        <w:tc>
          <w:tcPr>
            <w:tcW w:w="1520" w:type="dxa"/>
            <w:tcBorders>
              <w:top w:val="nil"/>
              <w:left w:val="nil"/>
              <w:bottom w:val="single" w:sz="4" w:space="0" w:color="auto"/>
              <w:right w:val="single" w:sz="4" w:space="0" w:color="auto"/>
            </w:tcBorders>
            <w:shd w:val="clear" w:color="auto" w:fill="auto"/>
            <w:noWrap/>
            <w:vAlign w:val="center"/>
            <w:hideMark/>
          </w:tcPr>
          <w:p w14:paraId="23733640" w14:textId="77777777" w:rsidR="00255E56" w:rsidRDefault="00255E56">
            <w:pPr>
              <w:jc w:val="center"/>
              <w:rPr>
                <w:rFonts w:ascii="Calibri" w:hAnsi="Calibri" w:cs="Calibri"/>
                <w:b/>
                <w:bCs/>
                <w:color w:val="000000"/>
                <w:sz w:val="26"/>
                <w:szCs w:val="26"/>
              </w:rPr>
            </w:pPr>
            <w:r>
              <w:rPr>
                <w:rFonts w:ascii="Calibri" w:hAnsi="Calibri" w:cs="Calibri"/>
                <w:b/>
                <w:bCs/>
                <w:color w:val="000000"/>
                <w:sz w:val="26"/>
                <w:szCs w:val="26"/>
              </w:rPr>
              <w:t> </w:t>
            </w:r>
          </w:p>
        </w:tc>
        <w:tc>
          <w:tcPr>
            <w:tcW w:w="1725" w:type="dxa"/>
            <w:tcBorders>
              <w:top w:val="nil"/>
              <w:left w:val="nil"/>
              <w:bottom w:val="single" w:sz="4" w:space="0" w:color="auto"/>
              <w:right w:val="single" w:sz="4" w:space="0" w:color="auto"/>
            </w:tcBorders>
            <w:shd w:val="clear" w:color="auto" w:fill="auto"/>
            <w:noWrap/>
            <w:vAlign w:val="center"/>
            <w:hideMark/>
          </w:tcPr>
          <w:p w14:paraId="15F504C0" w14:textId="77777777" w:rsidR="00255E56" w:rsidRDefault="00255E56">
            <w:pPr>
              <w:jc w:val="center"/>
              <w:rPr>
                <w:rFonts w:ascii="Calibri" w:hAnsi="Calibri" w:cs="Calibri"/>
                <w:b/>
                <w:bCs/>
                <w:color w:val="000000"/>
                <w:sz w:val="26"/>
                <w:szCs w:val="26"/>
              </w:rPr>
            </w:pPr>
            <w:r>
              <w:rPr>
                <w:rFonts w:ascii="Calibri" w:hAnsi="Calibri" w:cs="Calibri"/>
                <w:b/>
                <w:bCs/>
                <w:color w:val="000000"/>
                <w:sz w:val="26"/>
                <w:szCs w:val="26"/>
              </w:rPr>
              <w:t>1404.24</w:t>
            </w:r>
          </w:p>
        </w:tc>
        <w:tc>
          <w:tcPr>
            <w:tcW w:w="1975" w:type="dxa"/>
            <w:tcBorders>
              <w:top w:val="nil"/>
              <w:left w:val="nil"/>
              <w:bottom w:val="single" w:sz="4" w:space="0" w:color="auto"/>
              <w:right w:val="single" w:sz="4" w:space="0" w:color="auto"/>
            </w:tcBorders>
            <w:shd w:val="clear" w:color="auto" w:fill="auto"/>
            <w:noWrap/>
            <w:vAlign w:val="center"/>
            <w:hideMark/>
          </w:tcPr>
          <w:p w14:paraId="73C408DF" w14:textId="77777777" w:rsidR="00255E56" w:rsidRDefault="00255E56">
            <w:pPr>
              <w:jc w:val="center"/>
              <w:rPr>
                <w:rFonts w:ascii="Calibri" w:hAnsi="Calibri" w:cs="Calibri"/>
                <w:color w:val="000000"/>
                <w:sz w:val="22"/>
                <w:szCs w:val="22"/>
              </w:rPr>
            </w:pPr>
            <w:r>
              <w:rPr>
                <w:rFonts w:ascii="Calibri" w:hAnsi="Calibri" w:cs="Calibri"/>
                <w:color w:val="000000"/>
                <w:sz w:val="22"/>
                <w:szCs w:val="22"/>
              </w:rPr>
              <w:t>100%</w:t>
            </w:r>
          </w:p>
        </w:tc>
      </w:tr>
    </w:tbl>
    <w:p w14:paraId="7802C098" w14:textId="3DF44D15" w:rsidR="00414F4A" w:rsidRDefault="00414F4A" w:rsidP="00414F4A">
      <w:pPr>
        <w:rPr>
          <w:rFonts w:ascii="GHEA Grapalat" w:hAnsi="GHEA Grapalat"/>
        </w:rPr>
      </w:pPr>
    </w:p>
    <w:p w14:paraId="33370B3D" w14:textId="77777777" w:rsidR="00255E56" w:rsidRDefault="00255E56" w:rsidP="006C70E0">
      <w:pPr>
        <w:rPr>
          <w:rFonts w:ascii="GHEA Grapalat" w:hAnsi="GHEA Grapalat"/>
        </w:rPr>
      </w:pPr>
      <w:r w:rsidRPr="00255E56">
        <w:rPr>
          <w:rFonts w:ascii="GHEA Grapalat" w:hAnsi="GHEA Grapalat"/>
        </w:rPr>
        <w:t xml:space="preserve">  Всего по сумме максимальных цен за единицу в процентном соотношении</w:t>
      </w:r>
    </w:p>
    <w:p w14:paraId="429C2B9D" w14:textId="6177DAE7" w:rsidR="00255E56" w:rsidRDefault="00255E56" w:rsidP="006C70E0">
      <w:pPr>
        <w:rPr>
          <w:rFonts w:ascii="GHEA Grapalat" w:hAnsi="GHEA Grapalat"/>
        </w:rPr>
      </w:pPr>
      <w:r w:rsidRPr="00255E56">
        <w:rPr>
          <w:rFonts w:ascii="GHEA Grapalat" w:hAnsi="GHEA Grapalat"/>
        </w:rPr>
        <w:t>Заказчик может потребовать выполнения всех вышеуказанных работ в размере до 24 500 000 драмов.</w:t>
      </w:r>
    </w:p>
    <w:p w14:paraId="4E15AB68" w14:textId="14AE00DA" w:rsidR="00255E56" w:rsidRDefault="00255E56" w:rsidP="006C70E0">
      <w:pPr>
        <w:rPr>
          <w:rFonts w:ascii="GHEA Grapalat" w:hAnsi="GHEA Grapalat"/>
        </w:rPr>
      </w:pPr>
      <w:r w:rsidRPr="00255E56">
        <w:rPr>
          <w:rFonts w:ascii="GHEA Grapalat" w:hAnsi="GHEA Grapalat"/>
        </w:rPr>
        <w:t>* Поставщик услуг обязан осуществить оказание услуг в течение 24 часов после уведомления Заказчика. Невыполнение указанного условия является основанием для расторжения договора.</w:t>
      </w:r>
    </w:p>
    <w:p w14:paraId="603DF7CB" w14:textId="61B6F32F" w:rsidR="006C70E0" w:rsidRPr="00414F4A" w:rsidRDefault="006C70E0" w:rsidP="006C70E0">
      <w:pPr>
        <w:rPr>
          <w:rFonts w:ascii="GHEA Grapalat" w:hAnsi="GHEA Grapalat"/>
        </w:rPr>
      </w:pPr>
      <w:r w:rsidRPr="006C70E0">
        <w:rPr>
          <w:rFonts w:ascii="GHEA Grapalat" w:hAnsi="GHEA Grapalat"/>
        </w:rPr>
        <w:t xml:space="preserve">*После подписания договора Сумма, выплачиваемая исполнителю по итогам выполнения каждого заказа, рассчитывается исходя из цен за единицу и единиц измерения, указанных в приглашении, как также путем вычитания разницы между </w:t>
      </w:r>
      <w:r w:rsidRPr="006C70E0">
        <w:rPr>
          <w:rFonts w:ascii="GHEA Grapalat" w:hAnsi="GHEA Grapalat"/>
        </w:rPr>
        <w:lastRenderedPageBreak/>
        <w:t>процентом приглашения и процентом, предложенным участником, из продукта заказанного количества</w:t>
      </w:r>
    </w:p>
    <w:p w14:paraId="2FC7BB95" w14:textId="2829652C" w:rsidR="00414F4A" w:rsidRDefault="00414F4A" w:rsidP="00414F4A">
      <w:pPr>
        <w:tabs>
          <w:tab w:val="left" w:pos="2566"/>
        </w:tabs>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414F4A" w:rsidRPr="009F3DC7" w14:paraId="26F92958" w14:textId="77777777" w:rsidTr="00925B16">
        <w:trPr>
          <w:jc w:val="center"/>
        </w:trPr>
        <w:tc>
          <w:tcPr>
            <w:tcW w:w="4536" w:type="dxa"/>
          </w:tcPr>
          <w:p w14:paraId="1C740F09" w14:textId="77777777" w:rsidR="00414F4A" w:rsidRPr="009F3DC7" w:rsidRDefault="00414F4A" w:rsidP="00925B1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B717FD2" w14:textId="77777777" w:rsidR="00414F4A" w:rsidRPr="00862ABD" w:rsidRDefault="00414F4A" w:rsidP="00925B16">
            <w:pPr>
              <w:widowControl w:val="0"/>
              <w:jc w:val="center"/>
              <w:rPr>
                <w:rFonts w:ascii="GHEA Grapalat" w:hAnsi="GHEA Grapalat"/>
                <w:lang w:val="en-US"/>
              </w:rPr>
            </w:pPr>
            <w:r>
              <w:rPr>
                <w:rFonts w:ascii="GHEA Grapalat" w:hAnsi="GHEA Grapalat"/>
                <w:lang w:val="en-US"/>
              </w:rPr>
              <w:t>______________________</w:t>
            </w:r>
          </w:p>
          <w:p w14:paraId="3C4173EE" w14:textId="77777777" w:rsidR="00414F4A" w:rsidRPr="00EF2876" w:rsidRDefault="00414F4A" w:rsidP="00925B1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60946BB" w14:textId="77777777" w:rsidR="00414F4A" w:rsidRPr="009F3DC7" w:rsidRDefault="00414F4A" w:rsidP="00925B1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1CEB4289" w14:textId="77777777" w:rsidR="00414F4A" w:rsidRPr="009F3DC7" w:rsidRDefault="00414F4A" w:rsidP="00925B16">
            <w:pPr>
              <w:widowControl w:val="0"/>
              <w:spacing w:after="160" w:line="360" w:lineRule="auto"/>
              <w:jc w:val="center"/>
              <w:rPr>
                <w:rFonts w:ascii="GHEA Grapalat" w:hAnsi="GHEA Grapalat"/>
              </w:rPr>
            </w:pPr>
          </w:p>
        </w:tc>
        <w:tc>
          <w:tcPr>
            <w:tcW w:w="4343" w:type="dxa"/>
          </w:tcPr>
          <w:p w14:paraId="08644A01" w14:textId="77777777" w:rsidR="00414F4A" w:rsidRPr="009F3DC7" w:rsidRDefault="00414F4A" w:rsidP="00925B1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A77BFBD" w14:textId="77777777" w:rsidR="00414F4A" w:rsidRPr="00862ABD" w:rsidRDefault="00414F4A" w:rsidP="00925B16">
            <w:pPr>
              <w:widowControl w:val="0"/>
              <w:jc w:val="center"/>
              <w:rPr>
                <w:rFonts w:ascii="GHEA Grapalat" w:hAnsi="GHEA Grapalat"/>
                <w:lang w:val="en-US"/>
              </w:rPr>
            </w:pPr>
            <w:r>
              <w:rPr>
                <w:rFonts w:ascii="GHEA Grapalat" w:hAnsi="GHEA Grapalat"/>
                <w:lang w:val="en-US"/>
              </w:rPr>
              <w:t>___________________</w:t>
            </w:r>
          </w:p>
          <w:p w14:paraId="2F03720E" w14:textId="77777777" w:rsidR="00414F4A" w:rsidRPr="00EF2876" w:rsidRDefault="00414F4A" w:rsidP="00925B1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23B4600" w14:textId="77777777" w:rsidR="00414F4A" w:rsidRPr="009F3DC7" w:rsidRDefault="00414F4A" w:rsidP="00925B16">
            <w:pPr>
              <w:widowControl w:val="0"/>
              <w:spacing w:after="160" w:line="360" w:lineRule="auto"/>
              <w:jc w:val="center"/>
              <w:rPr>
                <w:rFonts w:ascii="GHEA Grapalat" w:hAnsi="GHEA Grapalat"/>
              </w:rPr>
            </w:pPr>
            <w:r w:rsidRPr="009F3DC7">
              <w:rPr>
                <w:rFonts w:ascii="GHEA Grapalat" w:hAnsi="GHEA Grapalat"/>
              </w:rPr>
              <w:t>М. П.</w:t>
            </w:r>
          </w:p>
        </w:tc>
      </w:tr>
    </w:tbl>
    <w:p w14:paraId="4C42350E" w14:textId="76F1A805" w:rsidR="00414F4A" w:rsidRDefault="00414F4A" w:rsidP="00414F4A">
      <w:pPr>
        <w:tabs>
          <w:tab w:val="left" w:pos="2566"/>
        </w:tabs>
        <w:rPr>
          <w:rFonts w:ascii="GHEA Grapalat" w:hAnsi="GHEA Grapalat"/>
        </w:rPr>
      </w:pPr>
    </w:p>
    <w:p w14:paraId="0C210F1A" w14:textId="22FA3B6B" w:rsidR="00414F4A" w:rsidRPr="00414F4A" w:rsidRDefault="00414F4A" w:rsidP="00414F4A">
      <w:pPr>
        <w:tabs>
          <w:tab w:val="left" w:pos="2566"/>
        </w:tabs>
        <w:rPr>
          <w:rFonts w:ascii="GHEA Grapalat" w:hAnsi="GHEA Grapalat"/>
        </w:rPr>
        <w:sectPr w:rsidR="00414F4A" w:rsidRPr="00414F4A" w:rsidSect="00265B31">
          <w:footnotePr>
            <w:pos w:val="beneathText"/>
          </w:footnotePr>
          <w:type w:val="nextColumn"/>
          <w:pgSz w:w="11907" w:h="16840" w:code="9"/>
          <w:pgMar w:top="540" w:right="1411" w:bottom="1411" w:left="1411" w:header="562" w:footer="562" w:gutter="0"/>
          <w:cols w:space="720"/>
          <w:docGrid w:linePitch="326"/>
        </w:sectPr>
      </w:pPr>
      <w:r>
        <w:rPr>
          <w:rFonts w:ascii="GHEA Grapalat" w:hAnsi="GHEA Grapalat"/>
        </w:rPr>
        <w:tab/>
      </w:r>
    </w:p>
    <w:p w14:paraId="10729A07" w14:textId="478D0B12" w:rsidR="00BB28C8" w:rsidRPr="009F3DC7" w:rsidRDefault="00BB28C8" w:rsidP="0006746F">
      <w:pPr>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6746F">
      <w:pPr>
        <w:widowControl w:val="0"/>
        <w:spacing w:after="16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EA8D046" w14:textId="77777777" w:rsidR="0006746F" w:rsidRDefault="0006746F" w:rsidP="00BB28C8">
      <w:pPr>
        <w:widowControl w:val="0"/>
        <w:spacing w:after="160" w:line="360" w:lineRule="auto"/>
        <w:ind w:firstLine="567"/>
        <w:jc w:val="center"/>
        <w:rPr>
          <w:rFonts w:ascii="GHEA Grapalat" w:hAnsi="GHEA Grapalat"/>
          <w:b/>
        </w:rPr>
      </w:pPr>
    </w:p>
    <w:p w14:paraId="54238E4F" w14:textId="2D5F5E13"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209D31DF" w14:textId="577F9F5E" w:rsidR="0006746F" w:rsidRDefault="00BB28C8" w:rsidP="0006746F">
      <w:pPr>
        <w:widowControl w:val="0"/>
        <w:ind w:firstLine="567"/>
        <w:jc w:val="center"/>
        <w:rPr>
          <w:rFonts w:ascii="GHEA Grapalat" w:hAnsi="GHEA Grapalat"/>
        </w:rPr>
      </w:pPr>
      <w:r w:rsidRPr="009F3DC7">
        <w:rPr>
          <w:rFonts w:ascii="GHEA Grapalat" w:hAnsi="GHEA Grapalat"/>
          <w:b/>
        </w:rPr>
        <w:t>ВЫПОЛНЕНИЯ РАБОТ</w:t>
      </w:r>
      <w:r w:rsidRPr="009F3DC7">
        <w:rPr>
          <w:rFonts w:ascii="GHEA Grapalat" w:hAnsi="GHEA Grapalat"/>
        </w:rPr>
        <w:t xml:space="preserve"> </w:t>
      </w:r>
      <w:r w:rsidR="00097F00">
        <w:rPr>
          <w:rFonts w:ascii="GHEA Grapalat" w:hAnsi="GHEA Grapalat"/>
          <w:b/>
        </w:rPr>
        <w:t>ТЕКУЩИЕ РАБОТЫ, ТРЕБУЮЩИЕ СРОЧНОГО РЕШЕНИЯ</w:t>
      </w:r>
    </w:p>
    <w:p w14:paraId="1BA3534D" w14:textId="77777777" w:rsidR="00DE2A41" w:rsidRPr="009F3DC7" w:rsidRDefault="00DE2A41" w:rsidP="0006746F">
      <w:pPr>
        <w:widowControl w:val="0"/>
        <w:ind w:firstLine="567"/>
        <w:jc w:val="center"/>
        <w:rPr>
          <w:rFonts w:ascii="GHEA Grapalat" w:hAnsi="GHEA Grapalat"/>
          <w:b/>
        </w:rPr>
      </w:pP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2374"/>
      </w:tblGrid>
      <w:tr w:rsidR="00BB28C8" w:rsidRPr="009F3DC7" w14:paraId="3B0B6619" w14:textId="77777777" w:rsidTr="0006746F">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434"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6"/>
              <w:t>**</w:t>
            </w:r>
          </w:p>
        </w:tc>
      </w:tr>
      <w:tr w:rsidR="00BB28C8" w:rsidRPr="009F3DC7" w14:paraId="25F1DA24" w14:textId="77777777" w:rsidTr="0006746F">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3186"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2374"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3AC1B90F" w14:textId="77777777" w:rsidTr="0006746F">
        <w:trPr>
          <w:trHeight w:val="586"/>
          <w:jc w:val="center"/>
        </w:trPr>
        <w:tc>
          <w:tcPr>
            <w:tcW w:w="816" w:type="dxa"/>
            <w:vAlign w:val="center"/>
          </w:tcPr>
          <w:p w14:paraId="4A4A597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21570186" w14:textId="02008F15" w:rsidR="00BB28C8" w:rsidRPr="00517562" w:rsidRDefault="00097F00" w:rsidP="00DE2A41">
            <w:pPr>
              <w:widowControl w:val="0"/>
              <w:spacing w:after="120"/>
              <w:jc w:val="center"/>
              <w:rPr>
                <w:rFonts w:ascii="GHEA Grapalat" w:hAnsi="GHEA Grapalat"/>
                <w:sz w:val="20"/>
                <w:szCs w:val="20"/>
              </w:rPr>
            </w:pPr>
            <w:r>
              <w:rPr>
                <w:rFonts w:ascii="GHEA Grapalat" w:hAnsi="GHEA Grapalat"/>
                <w:sz w:val="20"/>
                <w:szCs w:val="20"/>
              </w:rPr>
              <w:t>Текущие работы, требующие срочного решения</w:t>
            </w:r>
          </w:p>
        </w:tc>
        <w:tc>
          <w:tcPr>
            <w:tcW w:w="3060" w:type="dxa"/>
            <w:vAlign w:val="center"/>
          </w:tcPr>
          <w:p w14:paraId="21E23C9C" w14:textId="653B7F68" w:rsidR="00BB28C8" w:rsidRPr="00517562" w:rsidRDefault="006D3E87" w:rsidP="00A17A9E">
            <w:pPr>
              <w:widowControl w:val="0"/>
              <w:spacing w:after="120"/>
              <w:jc w:val="center"/>
              <w:rPr>
                <w:rFonts w:ascii="GHEA Grapalat" w:hAnsi="GHEA Grapalat"/>
                <w:sz w:val="20"/>
                <w:szCs w:val="20"/>
              </w:rPr>
            </w:pPr>
            <w:r w:rsidRPr="006D3E87">
              <w:rPr>
                <w:rFonts w:ascii="GHEA Grapalat" w:hAnsi="GHEA Grapalat"/>
                <w:sz w:val="20"/>
                <w:szCs w:val="20"/>
              </w:rPr>
              <w:t xml:space="preserve">Договор (соглашение) вступает в силу в установленном законом порядке со дня ратификации договора (соглашение) о закупке технического контроля строительных работ </w:t>
            </w:r>
          </w:p>
        </w:tc>
        <w:tc>
          <w:tcPr>
            <w:tcW w:w="2374" w:type="dxa"/>
            <w:vAlign w:val="center"/>
          </w:tcPr>
          <w:p w14:paraId="7F3BF8B8" w14:textId="5772D4B4" w:rsidR="00BB28C8" w:rsidRPr="00517562" w:rsidRDefault="00255E56" w:rsidP="006D3E87">
            <w:pPr>
              <w:widowControl w:val="0"/>
              <w:spacing w:after="120"/>
              <w:jc w:val="center"/>
              <w:rPr>
                <w:rFonts w:ascii="GHEA Grapalat" w:hAnsi="GHEA Grapalat"/>
                <w:sz w:val="20"/>
                <w:szCs w:val="20"/>
              </w:rPr>
            </w:pPr>
            <w:r w:rsidRPr="00255E56">
              <w:rPr>
                <w:rFonts w:ascii="GHEA Grapalat" w:hAnsi="GHEA Grapalat"/>
                <w:sz w:val="20"/>
                <w:szCs w:val="20"/>
              </w:rPr>
              <w:t>до 25 декабря 2026 года включительно.</w:t>
            </w:r>
          </w:p>
        </w:tc>
      </w:tr>
    </w:tbl>
    <w:p w14:paraId="19BE512C" w14:textId="77777777"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8D5AC74"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4845AE8A"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3445BA27" w14:textId="77777777" w:rsidR="00BB28C8" w:rsidRPr="009F3DC7" w:rsidRDefault="00BB28C8" w:rsidP="0006746F">
      <w:pPr>
        <w:widowControl w:val="0"/>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06746F">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FFB7F4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7"/>
        <w:t>*</w:t>
      </w:r>
    </w:p>
    <w:p w14:paraId="1E4E6DFC"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7"/>
        <w:gridCol w:w="1420"/>
        <w:gridCol w:w="1530"/>
        <w:gridCol w:w="550"/>
        <w:gridCol w:w="551"/>
        <w:gridCol w:w="551"/>
        <w:gridCol w:w="551"/>
        <w:gridCol w:w="550"/>
        <w:gridCol w:w="551"/>
        <w:gridCol w:w="551"/>
        <w:gridCol w:w="551"/>
        <w:gridCol w:w="550"/>
        <w:gridCol w:w="551"/>
        <w:gridCol w:w="551"/>
        <w:gridCol w:w="551"/>
        <w:gridCol w:w="551"/>
      </w:tblGrid>
      <w:tr w:rsidR="00793255" w:rsidRPr="00A03401" w14:paraId="72CBEC36" w14:textId="77777777" w:rsidTr="0006746F">
        <w:trPr>
          <w:trHeight w:val="74"/>
          <w:jc w:val="center"/>
        </w:trPr>
        <w:tc>
          <w:tcPr>
            <w:tcW w:w="11037" w:type="dxa"/>
            <w:gridSpan w:val="16"/>
            <w:vAlign w:val="center"/>
          </w:tcPr>
          <w:p w14:paraId="1417DED2" w14:textId="77777777" w:rsidR="00793255" w:rsidRPr="00A03401" w:rsidRDefault="00793255" w:rsidP="007513AF">
            <w:pPr>
              <w:widowControl w:val="0"/>
              <w:spacing w:after="120"/>
              <w:jc w:val="center"/>
              <w:rPr>
                <w:rFonts w:ascii="GHEA Grapalat" w:eastAsia="Calibri" w:hAnsi="GHEA Grapalat" w:cs="Calibri"/>
                <w:sz w:val="16"/>
                <w:szCs w:val="16"/>
              </w:rPr>
            </w:pPr>
            <w:r w:rsidRPr="00A03401">
              <w:rPr>
                <w:rFonts w:ascii="GHEA Grapalat" w:eastAsia="Calibri" w:hAnsi="GHEA Grapalat" w:cs="Calibri"/>
                <w:sz w:val="16"/>
                <w:szCs w:val="16"/>
              </w:rPr>
              <w:t>Работа</w:t>
            </w:r>
          </w:p>
        </w:tc>
      </w:tr>
      <w:tr w:rsidR="00793255" w:rsidRPr="00F140E5" w14:paraId="019FA9B7" w14:textId="77777777" w:rsidTr="0006746F">
        <w:trPr>
          <w:trHeight w:val="407"/>
          <w:jc w:val="center"/>
        </w:trPr>
        <w:tc>
          <w:tcPr>
            <w:tcW w:w="927" w:type="dxa"/>
            <w:vAlign w:val="center"/>
          </w:tcPr>
          <w:p w14:paraId="1431D03A" w14:textId="77777777" w:rsidR="00793255" w:rsidRPr="00A03401" w:rsidRDefault="00793255" w:rsidP="007513AF">
            <w:pPr>
              <w:widowControl w:val="0"/>
              <w:spacing w:after="120"/>
              <w:ind w:left="-43"/>
              <w:jc w:val="center"/>
              <w:rPr>
                <w:rFonts w:ascii="GHEA Grapalat" w:eastAsia="Calibri" w:hAnsi="GHEA Grapalat" w:cs="Calibri"/>
                <w:sz w:val="16"/>
                <w:szCs w:val="16"/>
              </w:rPr>
            </w:pPr>
            <w:r w:rsidRPr="00A03401">
              <w:rPr>
                <w:rFonts w:ascii="GHEA Grapalat" w:eastAsia="Calibri" w:hAnsi="GHEA Grapalat" w:cs="Calibri"/>
                <w:sz w:val="16"/>
                <w:szCs w:val="16"/>
              </w:rPr>
              <w:t>номер предусмотренного приглашением лота</w:t>
            </w:r>
          </w:p>
        </w:tc>
        <w:tc>
          <w:tcPr>
            <w:tcW w:w="1420" w:type="dxa"/>
            <w:vAlign w:val="center"/>
          </w:tcPr>
          <w:p w14:paraId="560DF73E" w14:textId="77777777" w:rsidR="00793255" w:rsidRPr="00A03401" w:rsidRDefault="00793255" w:rsidP="007513AF">
            <w:pPr>
              <w:widowControl w:val="0"/>
              <w:spacing w:after="120"/>
              <w:ind w:left="-54" w:right="-108"/>
              <w:jc w:val="center"/>
              <w:rPr>
                <w:rFonts w:ascii="GHEA Grapalat" w:eastAsia="Calibri" w:hAnsi="GHEA Grapalat" w:cs="Calibri"/>
                <w:sz w:val="16"/>
                <w:szCs w:val="16"/>
              </w:rPr>
            </w:pPr>
            <w:r w:rsidRPr="00A03401">
              <w:rPr>
                <w:rFonts w:ascii="GHEA Grapalat" w:eastAsia="Calibri" w:hAnsi="GHEA Grapalat" w:cs="Calibri"/>
                <w:sz w:val="16"/>
                <w:szCs w:val="16"/>
              </w:rPr>
              <w:t>промежуточный код, предусмотренный планом закупок по классификации ЕЗК (CPV)</w:t>
            </w:r>
          </w:p>
        </w:tc>
        <w:tc>
          <w:tcPr>
            <w:tcW w:w="1530" w:type="dxa"/>
            <w:vAlign w:val="center"/>
          </w:tcPr>
          <w:p w14:paraId="70D2EBDF" w14:textId="77777777" w:rsidR="00793255" w:rsidRPr="00A03401" w:rsidRDefault="00793255" w:rsidP="007513AF">
            <w:pPr>
              <w:widowControl w:val="0"/>
              <w:spacing w:after="120"/>
              <w:ind w:left="-108" w:right="-94"/>
              <w:jc w:val="center"/>
              <w:rPr>
                <w:rFonts w:ascii="GHEA Grapalat" w:eastAsia="Calibri" w:hAnsi="GHEA Grapalat" w:cs="Calibri"/>
                <w:sz w:val="16"/>
                <w:szCs w:val="16"/>
              </w:rPr>
            </w:pPr>
            <w:r w:rsidRPr="00A03401">
              <w:rPr>
                <w:rFonts w:ascii="GHEA Grapalat" w:eastAsia="Calibri" w:hAnsi="GHEA Grapalat" w:cs="Calibri"/>
                <w:sz w:val="16"/>
                <w:szCs w:val="16"/>
              </w:rPr>
              <w:t>наименование</w:t>
            </w:r>
          </w:p>
        </w:tc>
        <w:tc>
          <w:tcPr>
            <w:tcW w:w="7160" w:type="dxa"/>
            <w:gridSpan w:val="13"/>
            <w:vAlign w:val="center"/>
          </w:tcPr>
          <w:p w14:paraId="66AFCEDC" w14:textId="7D7D64C0" w:rsidR="00793255" w:rsidRPr="00A03401" w:rsidRDefault="00793255" w:rsidP="007513AF">
            <w:pPr>
              <w:widowControl w:val="0"/>
              <w:spacing w:after="120"/>
              <w:ind w:left="-43"/>
              <w:jc w:val="center"/>
              <w:rPr>
                <w:rFonts w:ascii="GHEA Grapalat" w:eastAsia="Calibri" w:hAnsi="GHEA Grapalat" w:cs="Calibri"/>
                <w:sz w:val="16"/>
                <w:szCs w:val="16"/>
              </w:rPr>
            </w:pPr>
            <w:r w:rsidRPr="00A03401">
              <w:rPr>
                <w:rFonts w:ascii="GHEA Grapalat" w:eastAsia="Calibri" w:hAnsi="GHEA Grapalat" w:cs="Calibri"/>
                <w:sz w:val="16"/>
                <w:szCs w:val="16"/>
              </w:rPr>
              <w:t>Оплату работы предусматривается произвести в 20</w:t>
            </w:r>
            <w:r w:rsidRPr="00A03401">
              <w:rPr>
                <w:rFonts w:ascii="GHEA Grapalat" w:eastAsia="Calibri" w:hAnsi="GHEA Grapalat" w:cs="Calibri"/>
                <w:sz w:val="16"/>
                <w:szCs w:val="16"/>
                <w:lang w:val="hy-AM"/>
              </w:rPr>
              <w:t>2</w:t>
            </w:r>
            <w:r w:rsidR="00255E56">
              <w:rPr>
                <w:rFonts w:ascii="GHEA Grapalat" w:eastAsia="Calibri" w:hAnsi="GHEA Grapalat" w:cs="Calibri"/>
                <w:sz w:val="16"/>
                <w:szCs w:val="16"/>
                <w:lang w:val="hy-AM"/>
              </w:rPr>
              <w:t>6</w:t>
            </w:r>
            <w:r w:rsidRPr="00A03401">
              <w:rPr>
                <w:rFonts w:ascii="GHEA Grapalat" w:eastAsia="Calibri" w:hAnsi="GHEA Grapalat" w:cs="Calibri"/>
                <w:sz w:val="16"/>
                <w:szCs w:val="16"/>
              </w:rPr>
              <w:t xml:space="preserve"> г., по месяцам, в том числе</w:t>
            </w:r>
          </w:p>
        </w:tc>
      </w:tr>
      <w:tr w:rsidR="0006746F" w:rsidRPr="00A03401" w14:paraId="69C64CE8" w14:textId="77777777" w:rsidTr="0006746F">
        <w:trPr>
          <w:cantSplit/>
          <w:trHeight w:val="969"/>
          <w:jc w:val="center"/>
        </w:trPr>
        <w:tc>
          <w:tcPr>
            <w:tcW w:w="927" w:type="dxa"/>
            <w:vAlign w:val="center"/>
          </w:tcPr>
          <w:p w14:paraId="653E7226" w14:textId="77777777" w:rsidR="00793255" w:rsidRPr="00A03401" w:rsidRDefault="00793255" w:rsidP="007513AF">
            <w:pPr>
              <w:widowControl w:val="0"/>
              <w:spacing w:after="120"/>
              <w:ind w:left="-43"/>
              <w:jc w:val="center"/>
              <w:rPr>
                <w:rFonts w:ascii="GHEA Grapalat" w:eastAsia="Calibri" w:hAnsi="GHEA Grapalat" w:cs="Calibri"/>
                <w:sz w:val="16"/>
                <w:szCs w:val="16"/>
              </w:rPr>
            </w:pPr>
          </w:p>
        </w:tc>
        <w:tc>
          <w:tcPr>
            <w:tcW w:w="1420" w:type="dxa"/>
            <w:vAlign w:val="center"/>
          </w:tcPr>
          <w:p w14:paraId="27ADFD24" w14:textId="77777777" w:rsidR="00793255" w:rsidRPr="00A03401" w:rsidRDefault="00793255" w:rsidP="007513AF">
            <w:pPr>
              <w:widowControl w:val="0"/>
              <w:spacing w:after="120"/>
              <w:ind w:left="-43"/>
              <w:jc w:val="center"/>
              <w:rPr>
                <w:rFonts w:ascii="GHEA Grapalat" w:eastAsia="Calibri" w:hAnsi="GHEA Grapalat" w:cs="Calibri"/>
                <w:sz w:val="16"/>
                <w:szCs w:val="16"/>
              </w:rPr>
            </w:pPr>
          </w:p>
        </w:tc>
        <w:tc>
          <w:tcPr>
            <w:tcW w:w="1530" w:type="dxa"/>
            <w:vAlign w:val="center"/>
          </w:tcPr>
          <w:p w14:paraId="58D50B25" w14:textId="77777777" w:rsidR="00793255" w:rsidRPr="00A03401" w:rsidRDefault="00793255" w:rsidP="007513AF">
            <w:pPr>
              <w:widowControl w:val="0"/>
              <w:spacing w:after="120"/>
              <w:ind w:left="-43"/>
              <w:jc w:val="center"/>
              <w:rPr>
                <w:rFonts w:ascii="GHEA Grapalat" w:eastAsia="Calibri" w:hAnsi="GHEA Grapalat" w:cs="Calibri"/>
                <w:sz w:val="16"/>
                <w:szCs w:val="16"/>
              </w:rPr>
            </w:pPr>
          </w:p>
        </w:tc>
        <w:tc>
          <w:tcPr>
            <w:tcW w:w="550" w:type="dxa"/>
            <w:textDirection w:val="btLr"/>
            <w:vAlign w:val="center"/>
          </w:tcPr>
          <w:p w14:paraId="001965B5"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январь</w:t>
            </w:r>
          </w:p>
        </w:tc>
        <w:tc>
          <w:tcPr>
            <w:tcW w:w="551" w:type="dxa"/>
            <w:textDirection w:val="btLr"/>
            <w:vAlign w:val="center"/>
          </w:tcPr>
          <w:p w14:paraId="695F8D5E" w14:textId="77777777" w:rsidR="00793255" w:rsidRPr="00A03401" w:rsidRDefault="00793255" w:rsidP="0006746F">
            <w:pPr>
              <w:widowControl w:val="0"/>
              <w:spacing w:after="120"/>
              <w:ind w:left="-108" w:right="-136"/>
              <w:jc w:val="center"/>
              <w:rPr>
                <w:rFonts w:ascii="GHEA Grapalat" w:eastAsia="Calibri" w:hAnsi="GHEA Grapalat" w:cs="Sylfaen"/>
                <w:sz w:val="16"/>
                <w:szCs w:val="16"/>
              </w:rPr>
            </w:pPr>
            <w:r w:rsidRPr="00A03401">
              <w:rPr>
                <w:rFonts w:ascii="GHEA Grapalat" w:eastAsia="Calibri" w:hAnsi="GHEA Grapalat" w:cs="Calibri"/>
                <w:sz w:val="16"/>
                <w:szCs w:val="16"/>
              </w:rPr>
              <w:t>февраль</w:t>
            </w:r>
          </w:p>
        </w:tc>
        <w:tc>
          <w:tcPr>
            <w:tcW w:w="551" w:type="dxa"/>
            <w:textDirection w:val="btLr"/>
            <w:vAlign w:val="center"/>
          </w:tcPr>
          <w:p w14:paraId="11BF4D55"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март</w:t>
            </w:r>
          </w:p>
        </w:tc>
        <w:tc>
          <w:tcPr>
            <w:tcW w:w="551" w:type="dxa"/>
            <w:textDirection w:val="btLr"/>
            <w:vAlign w:val="center"/>
          </w:tcPr>
          <w:p w14:paraId="7306727E" w14:textId="77777777" w:rsidR="00793255" w:rsidRPr="00A03401" w:rsidRDefault="00793255" w:rsidP="0006746F">
            <w:pPr>
              <w:widowControl w:val="0"/>
              <w:spacing w:after="120"/>
              <w:ind w:left="-108" w:right="-136"/>
              <w:jc w:val="center"/>
              <w:rPr>
                <w:rFonts w:ascii="GHEA Grapalat" w:eastAsia="Calibri" w:hAnsi="GHEA Grapalat" w:cs="Sylfaen"/>
                <w:sz w:val="16"/>
                <w:szCs w:val="16"/>
              </w:rPr>
            </w:pPr>
            <w:r w:rsidRPr="00A03401">
              <w:rPr>
                <w:rFonts w:ascii="GHEA Grapalat" w:eastAsia="Calibri" w:hAnsi="GHEA Grapalat" w:cs="Calibri"/>
                <w:sz w:val="16"/>
                <w:szCs w:val="16"/>
              </w:rPr>
              <w:t>апрель</w:t>
            </w:r>
          </w:p>
        </w:tc>
        <w:tc>
          <w:tcPr>
            <w:tcW w:w="550" w:type="dxa"/>
            <w:textDirection w:val="btLr"/>
            <w:vAlign w:val="center"/>
          </w:tcPr>
          <w:p w14:paraId="596349F4"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май</w:t>
            </w:r>
          </w:p>
        </w:tc>
        <w:tc>
          <w:tcPr>
            <w:tcW w:w="551" w:type="dxa"/>
            <w:textDirection w:val="btLr"/>
            <w:vAlign w:val="center"/>
          </w:tcPr>
          <w:p w14:paraId="5118EAFC"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июнь</w:t>
            </w:r>
          </w:p>
        </w:tc>
        <w:tc>
          <w:tcPr>
            <w:tcW w:w="551" w:type="dxa"/>
            <w:textDirection w:val="btLr"/>
            <w:vAlign w:val="center"/>
          </w:tcPr>
          <w:p w14:paraId="43FB9B1D" w14:textId="1E2462AF"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июль</w:t>
            </w:r>
          </w:p>
        </w:tc>
        <w:tc>
          <w:tcPr>
            <w:tcW w:w="551" w:type="dxa"/>
            <w:textDirection w:val="btLr"/>
            <w:vAlign w:val="center"/>
          </w:tcPr>
          <w:p w14:paraId="267A9203"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август</w:t>
            </w:r>
          </w:p>
        </w:tc>
        <w:tc>
          <w:tcPr>
            <w:tcW w:w="550" w:type="dxa"/>
            <w:textDirection w:val="btLr"/>
            <w:vAlign w:val="center"/>
          </w:tcPr>
          <w:p w14:paraId="474034D6" w14:textId="74EAA4B8"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сентябрь</w:t>
            </w:r>
          </w:p>
        </w:tc>
        <w:tc>
          <w:tcPr>
            <w:tcW w:w="551" w:type="dxa"/>
            <w:textDirection w:val="btLr"/>
            <w:vAlign w:val="center"/>
          </w:tcPr>
          <w:p w14:paraId="0537D4FB"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октябрь</w:t>
            </w:r>
          </w:p>
        </w:tc>
        <w:tc>
          <w:tcPr>
            <w:tcW w:w="551" w:type="dxa"/>
            <w:textDirection w:val="btLr"/>
            <w:vAlign w:val="center"/>
          </w:tcPr>
          <w:p w14:paraId="49F24F7D"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ноябрь</w:t>
            </w:r>
          </w:p>
        </w:tc>
        <w:tc>
          <w:tcPr>
            <w:tcW w:w="551" w:type="dxa"/>
            <w:textDirection w:val="btLr"/>
            <w:vAlign w:val="center"/>
          </w:tcPr>
          <w:p w14:paraId="6FE051FD"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декабрь</w:t>
            </w:r>
          </w:p>
        </w:tc>
        <w:tc>
          <w:tcPr>
            <w:tcW w:w="551" w:type="dxa"/>
            <w:vAlign w:val="center"/>
          </w:tcPr>
          <w:p w14:paraId="0BB6401D" w14:textId="77777777" w:rsidR="00793255" w:rsidRPr="00A03401" w:rsidRDefault="00793255" w:rsidP="0006746F">
            <w:pPr>
              <w:widowControl w:val="0"/>
              <w:spacing w:after="120"/>
              <w:ind w:left="-108" w:right="-136"/>
              <w:jc w:val="center"/>
              <w:rPr>
                <w:rFonts w:ascii="GHEA Grapalat" w:eastAsia="Calibri" w:hAnsi="GHEA Grapalat" w:cs="Calibri"/>
                <w:sz w:val="16"/>
                <w:szCs w:val="16"/>
              </w:rPr>
            </w:pPr>
            <w:r w:rsidRPr="00A03401">
              <w:rPr>
                <w:rFonts w:ascii="GHEA Grapalat" w:eastAsia="Calibri" w:hAnsi="GHEA Grapalat" w:cs="Calibri"/>
                <w:sz w:val="16"/>
                <w:szCs w:val="16"/>
              </w:rPr>
              <w:t>Всего</w:t>
            </w:r>
          </w:p>
        </w:tc>
      </w:tr>
      <w:tr w:rsidR="00A33E69" w:rsidRPr="00A03401" w14:paraId="3B66A8BC" w14:textId="77777777" w:rsidTr="004E1A3A">
        <w:trPr>
          <w:cantSplit/>
          <w:trHeight w:val="969"/>
          <w:jc w:val="center"/>
        </w:trPr>
        <w:tc>
          <w:tcPr>
            <w:tcW w:w="927" w:type="dxa"/>
            <w:vAlign w:val="center"/>
          </w:tcPr>
          <w:p w14:paraId="77815F35" w14:textId="06F5DB77" w:rsidR="00A33E69" w:rsidRPr="00A03401" w:rsidRDefault="00A33E69" w:rsidP="00A33E69">
            <w:pPr>
              <w:widowControl w:val="0"/>
              <w:spacing w:after="120"/>
              <w:ind w:left="-43"/>
              <w:jc w:val="center"/>
              <w:rPr>
                <w:rFonts w:ascii="GHEA Grapalat" w:eastAsia="Calibri" w:hAnsi="GHEA Grapalat" w:cs="Calibri"/>
                <w:sz w:val="16"/>
                <w:szCs w:val="16"/>
                <w:lang w:val="hy-AM"/>
              </w:rPr>
            </w:pPr>
            <w:r w:rsidRPr="00A03401">
              <w:rPr>
                <w:rFonts w:ascii="GHEA Grapalat" w:eastAsia="Calibri" w:hAnsi="GHEA Grapalat" w:cs="Calibri"/>
                <w:sz w:val="16"/>
                <w:szCs w:val="16"/>
                <w:lang w:val="hy-AM"/>
              </w:rPr>
              <w:t>1</w:t>
            </w:r>
          </w:p>
        </w:tc>
        <w:tc>
          <w:tcPr>
            <w:tcW w:w="1420" w:type="dxa"/>
            <w:vAlign w:val="center"/>
          </w:tcPr>
          <w:p w14:paraId="392E68EB" w14:textId="4F7DF630" w:rsidR="00A33E69" w:rsidRPr="00DE2A41" w:rsidRDefault="00255E56" w:rsidP="00A33E69">
            <w:pPr>
              <w:jc w:val="center"/>
              <w:rPr>
                <w:rFonts w:ascii="GHEA Grapalat" w:hAnsi="GHEA Grapalat" w:cs="Arial"/>
                <w:sz w:val="20"/>
                <w:szCs w:val="20"/>
              </w:rPr>
            </w:pPr>
            <w:r w:rsidRPr="00255E56">
              <w:rPr>
                <w:rFonts w:ascii="GHEA Grapalat" w:eastAsia="Calibri" w:hAnsi="GHEA Grapalat" w:cs="Calibri"/>
                <w:sz w:val="18"/>
                <w:lang w:val="hy-AM"/>
              </w:rPr>
              <w:t>45221142/600</w:t>
            </w:r>
          </w:p>
        </w:tc>
        <w:tc>
          <w:tcPr>
            <w:tcW w:w="1530" w:type="dxa"/>
            <w:shd w:val="clear" w:color="auto" w:fill="auto"/>
            <w:vAlign w:val="center"/>
          </w:tcPr>
          <w:p w14:paraId="447BD22B" w14:textId="78C0E5D2" w:rsidR="00A33E69" w:rsidRPr="00040658" w:rsidRDefault="00097F00" w:rsidP="00A33E69">
            <w:pPr>
              <w:jc w:val="center"/>
              <w:rPr>
                <w:rFonts w:ascii="GHEA Grapalat" w:eastAsia="Calibri" w:hAnsi="GHEA Grapalat" w:cs="Calibri"/>
                <w:bCs/>
                <w:sz w:val="20"/>
                <w:szCs w:val="20"/>
              </w:rPr>
            </w:pPr>
            <w:r>
              <w:rPr>
                <w:rFonts w:ascii="GHEA Grapalat" w:eastAsia="Calibri" w:hAnsi="GHEA Grapalat" w:cs="Calibri"/>
                <w:sz w:val="18"/>
                <w:lang w:val="hy-AM"/>
              </w:rPr>
              <w:t>Текущие работы, требующие срочного решения</w:t>
            </w:r>
          </w:p>
        </w:tc>
        <w:tc>
          <w:tcPr>
            <w:tcW w:w="550" w:type="dxa"/>
            <w:shd w:val="clear" w:color="auto" w:fill="auto"/>
            <w:vAlign w:val="center"/>
          </w:tcPr>
          <w:p w14:paraId="5D3A8A72" w14:textId="16753D5F" w:rsidR="00A33E69" w:rsidRPr="00A03401" w:rsidRDefault="00A33E69" w:rsidP="00A33E69">
            <w:pPr>
              <w:jc w:val="center"/>
              <w:rPr>
                <w:rFonts w:ascii="GHEA Grapalat" w:eastAsia="Calibri" w:hAnsi="GHEA Grapalat" w:cs="Calibri"/>
                <w:lang w:val="hy-AM"/>
              </w:rPr>
            </w:pPr>
            <w:r w:rsidRPr="00685FDC">
              <w:rPr>
                <w:rFonts w:ascii="GHEA Grapalat" w:hAnsi="GHEA Grapalat"/>
                <w:sz w:val="14"/>
                <w:szCs w:val="16"/>
              </w:rPr>
              <w:t>... %</w:t>
            </w:r>
          </w:p>
        </w:tc>
        <w:tc>
          <w:tcPr>
            <w:tcW w:w="551" w:type="dxa"/>
            <w:shd w:val="clear" w:color="auto" w:fill="auto"/>
            <w:vAlign w:val="center"/>
          </w:tcPr>
          <w:p w14:paraId="29DE148D" w14:textId="25A29E0F" w:rsidR="00A33E69" w:rsidRPr="00A03401" w:rsidRDefault="00A33E69" w:rsidP="00A33E69">
            <w:pPr>
              <w:jc w:val="center"/>
              <w:rPr>
                <w:rFonts w:ascii="GHEA Grapalat" w:eastAsia="Calibri" w:hAnsi="GHEA Grapalat" w:cs="Calibri"/>
                <w:lang w:val="hy-AM"/>
              </w:rPr>
            </w:pPr>
            <w:r w:rsidRPr="00685FDC">
              <w:rPr>
                <w:rFonts w:ascii="GHEA Grapalat" w:hAnsi="GHEA Grapalat"/>
                <w:sz w:val="14"/>
                <w:szCs w:val="16"/>
              </w:rPr>
              <w:t>... %</w:t>
            </w:r>
          </w:p>
        </w:tc>
        <w:tc>
          <w:tcPr>
            <w:tcW w:w="551" w:type="dxa"/>
            <w:shd w:val="clear" w:color="auto" w:fill="auto"/>
            <w:vAlign w:val="center"/>
          </w:tcPr>
          <w:p w14:paraId="47C73698" w14:textId="28D5001F" w:rsidR="00A33E69" w:rsidRPr="00A03401" w:rsidRDefault="00A33E69" w:rsidP="00A33E69">
            <w:pPr>
              <w:ind w:left="113" w:right="113"/>
              <w:jc w:val="center"/>
              <w:rPr>
                <w:rFonts w:ascii="GHEA Grapalat" w:eastAsia="Calibri" w:hAnsi="GHEA Grapalat" w:cs="Calibri"/>
                <w:lang w:val="hy-AM"/>
              </w:rPr>
            </w:pPr>
            <w:r w:rsidRPr="00685FDC">
              <w:rPr>
                <w:rFonts w:ascii="GHEA Grapalat" w:hAnsi="GHEA Grapalat"/>
                <w:sz w:val="14"/>
                <w:szCs w:val="16"/>
              </w:rPr>
              <w:t>... %</w:t>
            </w:r>
          </w:p>
        </w:tc>
        <w:tc>
          <w:tcPr>
            <w:tcW w:w="551" w:type="dxa"/>
            <w:shd w:val="clear" w:color="auto" w:fill="auto"/>
            <w:vAlign w:val="center"/>
          </w:tcPr>
          <w:p w14:paraId="40864919" w14:textId="5427B7CE" w:rsidR="00A33E69" w:rsidRPr="00A03401" w:rsidRDefault="00A33E69" w:rsidP="00A33E69">
            <w:pPr>
              <w:jc w:val="center"/>
              <w:rPr>
                <w:rFonts w:ascii="GHEA Grapalat" w:eastAsia="Calibri" w:hAnsi="GHEA Grapalat" w:cs="Calibri"/>
              </w:rPr>
            </w:pPr>
            <w:r w:rsidRPr="00685FDC">
              <w:rPr>
                <w:rFonts w:ascii="GHEA Grapalat" w:hAnsi="GHEA Grapalat"/>
                <w:sz w:val="14"/>
                <w:szCs w:val="16"/>
              </w:rPr>
              <w:t>... %</w:t>
            </w:r>
          </w:p>
        </w:tc>
        <w:tc>
          <w:tcPr>
            <w:tcW w:w="550" w:type="dxa"/>
            <w:shd w:val="clear" w:color="auto" w:fill="auto"/>
            <w:vAlign w:val="center"/>
          </w:tcPr>
          <w:p w14:paraId="7AAF22CA" w14:textId="66F29663" w:rsidR="00A33E69" w:rsidRPr="006D3E87" w:rsidRDefault="00A33E69" w:rsidP="00A33E69">
            <w:pPr>
              <w:jc w:val="center"/>
              <w:rPr>
                <w:rFonts w:ascii="GHEA Grapalat" w:hAnsi="GHEA Grapalat"/>
                <w:color w:val="000000"/>
                <w:sz w:val="20"/>
                <w:szCs w:val="20"/>
              </w:rPr>
            </w:pPr>
            <w:r w:rsidRPr="00685FDC">
              <w:rPr>
                <w:rFonts w:ascii="GHEA Grapalat" w:hAnsi="GHEA Grapalat"/>
                <w:sz w:val="14"/>
                <w:szCs w:val="16"/>
              </w:rPr>
              <w:t>... %</w:t>
            </w:r>
          </w:p>
        </w:tc>
        <w:tc>
          <w:tcPr>
            <w:tcW w:w="551" w:type="dxa"/>
            <w:shd w:val="clear" w:color="auto" w:fill="auto"/>
            <w:vAlign w:val="center"/>
          </w:tcPr>
          <w:p w14:paraId="2BD69000" w14:textId="69D40DB3"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1" w:type="dxa"/>
            <w:shd w:val="clear" w:color="auto" w:fill="auto"/>
            <w:vAlign w:val="center"/>
          </w:tcPr>
          <w:p w14:paraId="615F2A23" w14:textId="39586C38"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1" w:type="dxa"/>
            <w:shd w:val="clear" w:color="auto" w:fill="auto"/>
            <w:vAlign w:val="center"/>
          </w:tcPr>
          <w:p w14:paraId="1AE06E43" w14:textId="7A8FD599"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0" w:type="dxa"/>
            <w:shd w:val="clear" w:color="auto" w:fill="auto"/>
            <w:vAlign w:val="center"/>
          </w:tcPr>
          <w:p w14:paraId="2EF2C93F" w14:textId="20C0BBC6"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1" w:type="dxa"/>
            <w:shd w:val="clear" w:color="auto" w:fill="auto"/>
            <w:vAlign w:val="center"/>
          </w:tcPr>
          <w:p w14:paraId="331F459D" w14:textId="4CDC9C58"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1" w:type="dxa"/>
            <w:shd w:val="clear" w:color="auto" w:fill="auto"/>
            <w:vAlign w:val="center"/>
          </w:tcPr>
          <w:p w14:paraId="51BE55B3" w14:textId="70283789"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1" w:type="dxa"/>
            <w:shd w:val="clear" w:color="auto" w:fill="auto"/>
            <w:vAlign w:val="center"/>
          </w:tcPr>
          <w:p w14:paraId="0DEAA0AD" w14:textId="3A5BD369"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c>
          <w:tcPr>
            <w:tcW w:w="551" w:type="dxa"/>
            <w:shd w:val="clear" w:color="auto" w:fill="auto"/>
            <w:vAlign w:val="center"/>
          </w:tcPr>
          <w:p w14:paraId="7D22CEDB" w14:textId="3BCC0A25" w:rsidR="00A33E69" w:rsidRPr="006D3E87" w:rsidRDefault="00A33E69" w:rsidP="00A33E69">
            <w:pPr>
              <w:jc w:val="center"/>
              <w:rPr>
                <w:rFonts w:ascii="GHEA Grapalat" w:hAnsi="GHEA Grapalat"/>
                <w:color w:val="000000"/>
                <w:sz w:val="20"/>
                <w:szCs w:val="20"/>
                <w:lang w:val="en-US"/>
              </w:rPr>
            </w:pPr>
            <w:r w:rsidRPr="00685FDC">
              <w:rPr>
                <w:rFonts w:ascii="GHEA Grapalat" w:hAnsi="GHEA Grapalat"/>
                <w:sz w:val="14"/>
                <w:szCs w:val="16"/>
              </w:rPr>
              <w:t>... %</w:t>
            </w:r>
          </w:p>
        </w:tc>
      </w:tr>
    </w:tbl>
    <w:p w14:paraId="50F69923" w14:textId="77777777" w:rsidR="00A33E69" w:rsidRPr="00124BE9" w:rsidRDefault="00A33E69" w:rsidP="00A33E69">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14:paraId="52DD6A5D" w14:textId="1F5DB0A1" w:rsidR="00BB28C8" w:rsidRPr="00A33E69" w:rsidRDefault="00A33E69" w:rsidP="00A33E69">
      <w:pPr>
        <w:widowControl w:val="0"/>
        <w:spacing w:after="160" w:line="360" w:lineRule="auto"/>
        <w:jc w:val="both"/>
        <w:rPr>
          <w:rFonts w:ascii="GHEA Grapalat" w:hAnsi="GHEA Grapalat" w:cs="Sylfaen"/>
          <w:i/>
        </w:rPr>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6843D584" w14:textId="77777777" w:rsidR="00BB28C8" w:rsidRPr="006D3E87" w:rsidRDefault="00BB28C8" w:rsidP="006D3E87">
            <w:pPr>
              <w:ind w:left="113" w:right="113"/>
              <w:jc w:val="center"/>
              <w:rPr>
                <w:rFonts w:ascii="GHEA Grapalat" w:hAnsi="GHEA Grapalat" w:cs="Arial"/>
                <w:sz w:val="28"/>
                <w:szCs w:val="28"/>
                <w:vertAlign w:val="superscript"/>
                <w:lang w:val="hy-AM"/>
              </w:rPr>
            </w:pPr>
          </w:p>
        </w:tc>
        <w:tc>
          <w:tcPr>
            <w:tcW w:w="4343" w:type="dxa"/>
          </w:tcPr>
          <w:p w14:paraId="0D632710"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F31A7A">
          <w:footnotePr>
            <w:pos w:val="beneathText"/>
          </w:footnotePr>
          <w:pgSz w:w="11907" w:h="16840" w:code="9"/>
          <w:pgMar w:top="270" w:right="927" w:bottom="1418" w:left="1418" w:header="561" w:footer="561" w:gutter="0"/>
          <w:cols w:space="720"/>
          <w:docGrid w:linePitch="326"/>
        </w:sectPr>
      </w:pPr>
    </w:p>
    <w:p w14:paraId="57759454" w14:textId="77777777" w:rsidR="00BB28C8" w:rsidRPr="009F3DC7" w:rsidRDefault="00BB28C8" w:rsidP="0006746F">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6746F">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6746F">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6746F">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6746F">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6746F">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5704245A" w14:textId="77777777" w:rsidR="00BB28C8" w:rsidRPr="009F3DC7" w:rsidRDefault="00BB28C8" w:rsidP="0006746F">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6746F">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6746F">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6746F">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6746F">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6746F">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6746F">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6746F">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6746F">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6746F">
      <w:pPr>
        <w:widowControl w:val="0"/>
        <w:spacing w:after="16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0674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06746F">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06746F">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06746F">
            <w:pPr>
              <w:pStyle w:val="NormalWeb"/>
              <w:widowControl w:val="0"/>
              <w:spacing w:before="0" w:beforeAutospacing="0" w:after="16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06746F">
            <w:pPr>
              <w:pStyle w:val="NormalWeb"/>
              <w:widowControl w:val="0"/>
              <w:tabs>
                <w:tab w:val="left" w:pos="916"/>
              </w:tabs>
              <w:spacing w:before="0" w:beforeAutospacing="0" w:after="120" w:afterAutospacing="0"/>
              <w:jc w:val="center"/>
              <w:rPr>
                <w:rFonts w:ascii="GHEA Grapalat" w:hAnsi="GHEA Grapalat"/>
                <w:sz w:val="16"/>
                <w:szCs w:val="16"/>
              </w:rPr>
            </w:pPr>
          </w:p>
        </w:tc>
      </w:tr>
    </w:tbl>
    <w:p w14:paraId="7A607FF4" w14:textId="77777777" w:rsidR="00BB28C8" w:rsidRPr="009F3DC7" w:rsidRDefault="00BB28C8" w:rsidP="0006746F">
      <w:pPr>
        <w:widowControl w:val="0"/>
        <w:spacing w:after="16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6746F">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6746F">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6746F">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6746F">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6746F">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6746F">
            <w:pPr>
              <w:widowControl w:val="0"/>
              <w:spacing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6746F">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6746F">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6746F">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6746F">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6746F">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6746F">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6746F">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6746F">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6746F">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6746F">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6746F">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44B0D5BF" w14:textId="77777777" w:rsidR="00BB28C8" w:rsidRDefault="00BB28C8" w:rsidP="0006746F">
      <w:pPr>
        <w:widowControl w:val="0"/>
        <w:tabs>
          <w:tab w:val="left" w:pos="360"/>
          <w:tab w:val="left" w:pos="540"/>
        </w:tabs>
        <w:spacing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55BADDFC" w14:textId="77777777" w:rsidR="0006746F" w:rsidRPr="009F3DC7" w:rsidRDefault="0006746F" w:rsidP="0006746F">
      <w:pPr>
        <w:widowControl w:val="0"/>
        <w:spacing w:line="360" w:lineRule="auto"/>
        <w:jc w:val="center"/>
        <w:rPr>
          <w:rFonts w:ascii="GHEA Grapalat" w:hAnsi="GHEA Grapalat" w:cs="Sylfaen"/>
        </w:rPr>
      </w:pPr>
      <w:r w:rsidRPr="009F3DC7">
        <w:rPr>
          <w:rFonts w:ascii="GHEA Grapalat" w:hAnsi="GHEA Grapalat"/>
        </w:rPr>
        <w:t>СТОРОНЫ</w:t>
      </w:r>
    </w:p>
    <w:p w14:paraId="7CE2F9F0" w14:textId="77777777" w:rsidR="0006746F" w:rsidRPr="009F3DC7" w:rsidRDefault="0006746F" w:rsidP="0006746F">
      <w:pPr>
        <w:widowControl w:val="0"/>
        <w:tabs>
          <w:tab w:val="left" w:pos="360"/>
          <w:tab w:val="left" w:pos="540"/>
        </w:tabs>
        <w:spacing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06746F" w:rsidRPr="009F3DC7" w14:paraId="6F02B853" w14:textId="77777777" w:rsidTr="007513AF">
        <w:tc>
          <w:tcPr>
            <w:tcW w:w="4785" w:type="dxa"/>
          </w:tcPr>
          <w:p w14:paraId="2A9B73E2" w14:textId="77777777" w:rsidR="0006746F" w:rsidRPr="009F3DC7" w:rsidRDefault="0006746F" w:rsidP="007513AF">
            <w:pPr>
              <w:widowControl w:val="0"/>
              <w:tabs>
                <w:tab w:val="left" w:pos="360"/>
                <w:tab w:val="left" w:pos="540"/>
              </w:tabs>
              <w:spacing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28B97D25" w14:textId="77777777" w:rsidR="0006746F" w:rsidRPr="009F3DC7" w:rsidRDefault="0006746F" w:rsidP="007513AF">
            <w:pPr>
              <w:widowControl w:val="0"/>
              <w:tabs>
                <w:tab w:val="left" w:pos="360"/>
                <w:tab w:val="left" w:pos="540"/>
              </w:tabs>
              <w:spacing w:line="360" w:lineRule="auto"/>
              <w:jc w:val="center"/>
              <w:rPr>
                <w:rFonts w:ascii="GHEA Grapalat" w:hAnsi="GHEA Grapalat" w:cs="Sylfaen"/>
                <w:b/>
                <w:bCs/>
              </w:rPr>
            </w:pPr>
            <w:r w:rsidRPr="009F3DC7">
              <w:rPr>
                <w:rFonts w:ascii="GHEA Grapalat" w:hAnsi="GHEA Grapalat"/>
                <w:b/>
              </w:rPr>
              <w:t>Принял</w:t>
            </w:r>
          </w:p>
        </w:tc>
      </w:tr>
    </w:tbl>
    <w:p w14:paraId="566637B8" w14:textId="77777777" w:rsidR="0006746F" w:rsidRPr="009F3DC7" w:rsidRDefault="0006746F" w:rsidP="0006746F">
      <w:pPr>
        <w:widowControl w:val="0"/>
        <w:tabs>
          <w:tab w:val="left" w:pos="360"/>
          <w:tab w:val="left" w:pos="540"/>
        </w:tabs>
        <w:spacing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2A747984" w14:textId="77777777" w:rsidR="0006746F" w:rsidRPr="009F3DC7" w:rsidRDefault="0006746F" w:rsidP="0006746F">
      <w:pPr>
        <w:widowControl w:val="0"/>
        <w:spacing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06746F" w:rsidRPr="009F3DC7" w14:paraId="5E48A9BF" w14:textId="77777777" w:rsidTr="007513AF">
        <w:trPr>
          <w:tblCellSpacing w:w="7" w:type="dxa"/>
          <w:jc w:val="center"/>
        </w:trPr>
        <w:tc>
          <w:tcPr>
            <w:tcW w:w="0" w:type="auto"/>
            <w:vAlign w:val="center"/>
          </w:tcPr>
          <w:p w14:paraId="51669777" w14:textId="77777777" w:rsidR="0006746F" w:rsidRPr="009F3DC7" w:rsidRDefault="0006746F" w:rsidP="007513AF">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67CD9A40" w14:textId="77777777" w:rsidR="0006746F" w:rsidRPr="00C8328C" w:rsidRDefault="0006746F" w:rsidP="007513AF">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55A38A47" w14:textId="77777777" w:rsidR="0006746F" w:rsidRPr="009F3DC7" w:rsidRDefault="0006746F" w:rsidP="007513AF">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7DFC9763" w14:textId="77777777" w:rsidR="0006746F" w:rsidRPr="00C8328C" w:rsidRDefault="0006746F" w:rsidP="007513AF">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06746F" w:rsidRPr="009F3DC7" w14:paraId="5F71AE13" w14:textId="77777777" w:rsidTr="007513AF">
        <w:trPr>
          <w:tblCellSpacing w:w="7" w:type="dxa"/>
          <w:jc w:val="center"/>
        </w:trPr>
        <w:tc>
          <w:tcPr>
            <w:tcW w:w="0" w:type="auto"/>
            <w:vAlign w:val="center"/>
          </w:tcPr>
          <w:p w14:paraId="24A4FD19" w14:textId="77777777" w:rsidR="0006746F" w:rsidRPr="0006766C" w:rsidRDefault="0006746F" w:rsidP="007513AF">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688E7375" w14:textId="77777777" w:rsidR="0006746F" w:rsidRPr="0006766C" w:rsidRDefault="0006746F" w:rsidP="007513AF">
            <w:pPr>
              <w:widowControl w:val="0"/>
              <w:spacing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3BF0455E" w14:textId="77777777" w:rsidR="0006746F" w:rsidRPr="0006766C" w:rsidRDefault="0006746F" w:rsidP="007513AF">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0BA1F647" w14:textId="77777777" w:rsidR="0006746F" w:rsidRPr="00C8328C" w:rsidRDefault="0006746F" w:rsidP="007513AF">
            <w:pPr>
              <w:widowControl w:val="0"/>
              <w:spacing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272FF628" w14:textId="77777777" w:rsidR="0006746F" w:rsidRDefault="0006746F" w:rsidP="0006746F">
      <w:pPr>
        <w:rPr>
          <w:rFonts w:ascii="GHEA Grapalat" w:hAnsi="GHEA Grapalat"/>
        </w:rPr>
      </w:pPr>
    </w:p>
    <w:p w14:paraId="76031B8B" w14:textId="77777777" w:rsidR="0006746F" w:rsidRPr="009F3DC7" w:rsidRDefault="0006746F" w:rsidP="0006746F">
      <w:pPr>
        <w:widowControl w:val="0"/>
        <w:tabs>
          <w:tab w:val="left" w:pos="360"/>
          <w:tab w:val="left" w:pos="540"/>
        </w:tabs>
        <w:spacing w:line="360" w:lineRule="auto"/>
        <w:jc w:val="center"/>
        <w:rPr>
          <w:rFonts w:ascii="GHEA Grapalat" w:hAnsi="GHEA Grapalat" w:cs="Sylfaen"/>
          <w:b/>
          <w:bCs/>
        </w:rPr>
      </w:pPr>
    </w:p>
    <w:p w14:paraId="4640CA82" w14:textId="518A8193" w:rsidR="00BB28C8" w:rsidRPr="009F3DC7" w:rsidRDefault="00BB28C8" w:rsidP="0006746F">
      <w:pPr>
        <w:widowControl w:val="0"/>
        <w:spacing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6D4F59FE" w:rsidR="008D352C" w:rsidRDefault="008D352C" w:rsidP="00BB28C8">
      <w:pPr>
        <w:widowControl w:val="0"/>
        <w:spacing w:after="160"/>
        <w:ind w:left="-142" w:firstLine="142"/>
        <w:jc w:val="both"/>
        <w:rPr>
          <w:rFonts w:ascii="GHEA Grapalat" w:hAnsi="GHEA Grapalat"/>
          <w:i/>
        </w:rPr>
      </w:pPr>
    </w:p>
    <w:p w14:paraId="183C494E" w14:textId="5BD4FBB1" w:rsidR="00E44FCE" w:rsidRDefault="00E44FCE" w:rsidP="00BB28C8">
      <w:pPr>
        <w:widowControl w:val="0"/>
        <w:spacing w:after="160"/>
        <w:ind w:left="-142" w:firstLine="142"/>
        <w:jc w:val="both"/>
        <w:rPr>
          <w:rFonts w:ascii="GHEA Grapalat" w:hAnsi="GHEA Grapalat"/>
          <w:i/>
        </w:rPr>
      </w:pPr>
    </w:p>
    <w:p w14:paraId="14C8A4A6" w14:textId="706124A1" w:rsidR="00E44FCE" w:rsidRDefault="00E44FCE" w:rsidP="00BB28C8">
      <w:pPr>
        <w:widowControl w:val="0"/>
        <w:spacing w:after="160"/>
        <w:ind w:left="-142" w:firstLine="142"/>
        <w:jc w:val="both"/>
        <w:rPr>
          <w:rFonts w:ascii="GHEA Grapalat" w:hAnsi="GHEA Grapalat"/>
          <w:i/>
        </w:rPr>
      </w:pPr>
    </w:p>
    <w:p w14:paraId="59C73AC2" w14:textId="4B26117F" w:rsidR="00E44FCE" w:rsidRDefault="00E44FCE" w:rsidP="00BB28C8">
      <w:pPr>
        <w:widowControl w:val="0"/>
        <w:spacing w:after="160"/>
        <w:ind w:left="-142" w:firstLine="142"/>
        <w:jc w:val="both"/>
        <w:rPr>
          <w:rFonts w:ascii="GHEA Grapalat" w:hAnsi="GHEA Grapalat"/>
          <w:i/>
        </w:rPr>
      </w:pPr>
    </w:p>
    <w:p w14:paraId="0E7A19FE" w14:textId="7D43EB7A" w:rsidR="00E44FCE" w:rsidRDefault="00E44FCE" w:rsidP="00BB28C8">
      <w:pPr>
        <w:widowControl w:val="0"/>
        <w:spacing w:after="160"/>
        <w:ind w:left="-142" w:firstLine="142"/>
        <w:jc w:val="both"/>
        <w:rPr>
          <w:rFonts w:ascii="GHEA Grapalat" w:hAnsi="GHEA Grapalat"/>
          <w:i/>
        </w:rPr>
      </w:pPr>
    </w:p>
    <w:p w14:paraId="49925BD9" w14:textId="77777777" w:rsidR="00E44FCE" w:rsidRPr="008A662A" w:rsidRDefault="00E44FCE" w:rsidP="00E44FCE">
      <w:pPr>
        <w:widowControl w:val="0"/>
        <w:jc w:val="right"/>
        <w:rPr>
          <w:rFonts w:ascii="GHEA Grapalat" w:hAnsi="GHEA Grapalat" w:cs="Sylfaen"/>
          <w:i/>
        </w:rPr>
      </w:pPr>
      <w:r w:rsidRPr="008A662A">
        <w:rPr>
          <w:rFonts w:ascii="GHEA Grapalat" w:hAnsi="GHEA Grapalat"/>
          <w:i/>
        </w:rPr>
        <w:t>Приложение № 5</w:t>
      </w:r>
    </w:p>
    <w:p w14:paraId="0EDA740B" w14:textId="77777777" w:rsidR="00E44FCE" w:rsidRPr="008A662A" w:rsidRDefault="00E44FCE" w:rsidP="00E44FCE">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6DA28629" w14:textId="77777777" w:rsidR="00E44FCE" w:rsidRPr="008A662A" w:rsidRDefault="00E44FCE" w:rsidP="00E44FCE">
      <w:pPr>
        <w:jc w:val="center"/>
        <w:rPr>
          <w:rFonts w:ascii="GHEA Grapalat" w:hAnsi="GHEA Grapalat" w:cs="GHEA Grapalat"/>
        </w:rPr>
      </w:pPr>
    </w:p>
    <w:p w14:paraId="0F01CDA1" w14:textId="77777777" w:rsidR="00E44FCE" w:rsidRPr="008A662A" w:rsidRDefault="00E44FCE" w:rsidP="00E44FCE">
      <w:pPr>
        <w:jc w:val="center"/>
        <w:rPr>
          <w:rFonts w:ascii="GHEA Grapalat" w:hAnsi="GHEA Grapalat" w:cs="GHEA Grapalat"/>
        </w:rPr>
      </w:pPr>
      <w:r w:rsidRPr="008A662A">
        <w:rPr>
          <w:rFonts w:ascii="GHEA Grapalat" w:hAnsi="GHEA Grapalat" w:cs="GHEA Grapalat"/>
        </w:rPr>
        <w:t>УВЕДОМЛЕНИЕ</w:t>
      </w:r>
    </w:p>
    <w:p w14:paraId="533A6158" w14:textId="77777777" w:rsidR="00E44FCE" w:rsidRPr="00487F5A" w:rsidRDefault="00E44FCE" w:rsidP="00E44FCE">
      <w:pPr>
        <w:jc w:val="center"/>
        <w:rPr>
          <w:rFonts w:ascii="GHEA Grapalat" w:hAnsi="GHEA Grapalat" w:cs="GHEA Grapalat"/>
          <w:lang w:val="hy-AM"/>
        </w:rPr>
      </w:pPr>
    </w:p>
    <w:p w14:paraId="01B54E3B" w14:textId="77777777" w:rsidR="00E44FCE" w:rsidRPr="00487F5A" w:rsidRDefault="00E44FCE" w:rsidP="00E44FCE">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2386D812" w14:textId="77777777" w:rsidR="00E44FCE" w:rsidRPr="00487F5A" w:rsidRDefault="00E44FCE" w:rsidP="00E44FCE">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071BEB95" w14:textId="77777777" w:rsidR="00E44FCE" w:rsidRPr="00487F5A" w:rsidRDefault="00E44FCE" w:rsidP="00E44FCE">
      <w:pPr>
        <w:rPr>
          <w:rFonts w:ascii="GHEA Grapalat" w:hAnsi="GHEA Grapalat"/>
          <w:vertAlign w:val="superscript"/>
          <w:lang w:val="es-ES"/>
        </w:rPr>
      </w:pPr>
    </w:p>
    <w:p w14:paraId="552970B8" w14:textId="77777777" w:rsidR="00E44FCE" w:rsidRPr="00487F5A" w:rsidRDefault="00E44FCE" w:rsidP="00E44FCE">
      <w:pPr>
        <w:pStyle w:val="ListParagraph"/>
        <w:numPr>
          <w:ilvl w:val="0"/>
          <w:numId w:val="4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31D62886" w14:textId="77777777" w:rsidR="00E44FCE" w:rsidRPr="008A662A" w:rsidRDefault="00E44FCE" w:rsidP="00E44FCE">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7FDD62CF" w14:textId="77777777" w:rsidR="00E44FCE" w:rsidRPr="008A662A" w:rsidRDefault="00E44FCE" w:rsidP="00E44FCE">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6B24A000" w14:textId="77777777" w:rsidR="00E44FCE" w:rsidRPr="00487F5A" w:rsidRDefault="00E44FCE" w:rsidP="00E44FCE">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71B0321" w14:textId="77777777" w:rsidR="00E44FCE" w:rsidRPr="00487F5A" w:rsidRDefault="00E44FCE" w:rsidP="00E44FCE">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112B37">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112B37">
        <w:rPr>
          <w:rFonts w:ascii="GHEA Grapalat" w:hAnsi="GHEA Grapalat"/>
          <w:sz w:val="20"/>
          <w:szCs w:val="20"/>
        </w:rPr>
        <w:t>заключен</w:t>
      </w:r>
      <w:r w:rsidRPr="00487F5A">
        <w:rPr>
          <w:rFonts w:ascii="GHEA Grapalat" w:hAnsi="GHEA Grapalat" w:cs="Sylfaen"/>
          <w:sz w:val="20"/>
          <w:szCs w:val="20"/>
          <w:lang w:val="es-ES"/>
        </w:rPr>
        <w:t xml:space="preserve"> </w:t>
      </w:r>
      <w:r w:rsidRPr="00112B37">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112B37">
        <w:rPr>
          <w:rFonts w:ascii="GHEA Grapalat" w:hAnsi="GHEA Grapalat"/>
        </w:rPr>
        <w:t>.</w:t>
      </w:r>
      <w:r w:rsidRPr="00487F5A">
        <w:rPr>
          <w:rFonts w:ascii="GHEA Grapalat" w:hAnsi="GHEA Grapalat" w:cs="Sylfaen"/>
          <w:sz w:val="20"/>
          <w:szCs w:val="20"/>
          <w:lang w:val="es-ES"/>
        </w:rPr>
        <w:t xml:space="preserve"> </w:t>
      </w:r>
    </w:p>
    <w:p w14:paraId="6253EED0" w14:textId="77777777" w:rsidR="00E44FCE" w:rsidRPr="00487F5A" w:rsidRDefault="00E44FCE" w:rsidP="00E44FCE">
      <w:pPr>
        <w:rPr>
          <w:rFonts w:ascii="GHEA Grapalat" w:hAnsi="GHEA Grapalat" w:cs="Sylfaen"/>
          <w:sz w:val="20"/>
          <w:szCs w:val="20"/>
          <w:lang w:val="es-ES"/>
        </w:rPr>
      </w:pPr>
    </w:p>
    <w:p w14:paraId="48FD9C12" w14:textId="77777777" w:rsidR="00E44FCE" w:rsidRPr="008A662A" w:rsidRDefault="00E44FCE" w:rsidP="00E44FCE">
      <w:pPr>
        <w:pStyle w:val="ListParagraph"/>
        <w:numPr>
          <w:ilvl w:val="0"/>
          <w:numId w:val="4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45937B4" w14:textId="77777777" w:rsidR="00E44FCE" w:rsidRPr="00487F5A" w:rsidRDefault="00E44FCE" w:rsidP="00E44FCE">
      <w:pPr>
        <w:jc w:val="center"/>
        <w:rPr>
          <w:rFonts w:ascii="GHEA Grapalat" w:hAnsi="GHEA Grapalat" w:cs="GHEA Grapalat"/>
          <w:lang w:val="es-ES"/>
        </w:rPr>
      </w:pPr>
    </w:p>
    <w:p w14:paraId="2DBAD413" w14:textId="77777777" w:rsidR="00E44FCE" w:rsidRPr="00487F5A" w:rsidRDefault="00E44FCE" w:rsidP="00E44FCE">
      <w:pPr>
        <w:jc w:val="center"/>
        <w:rPr>
          <w:rFonts w:ascii="GHEA Grapalat" w:hAnsi="GHEA Grapalat" w:cs="Sylfaen"/>
          <w:b/>
          <w:lang w:val="es-ES"/>
        </w:rPr>
      </w:pPr>
    </w:p>
    <w:p w14:paraId="7366B504" w14:textId="77777777" w:rsidR="00E44FCE" w:rsidRPr="00487F5A" w:rsidRDefault="00E44FCE" w:rsidP="00E44FCE">
      <w:pPr>
        <w:ind w:left="720" w:firstLine="720"/>
        <w:rPr>
          <w:rFonts w:ascii="GHEA Grapalat" w:hAnsi="GHEA Grapalat"/>
          <w:sz w:val="20"/>
          <w:lang w:val="hy-AM"/>
        </w:rPr>
      </w:pPr>
      <w:r w:rsidRPr="00487F5A">
        <w:rPr>
          <w:rFonts w:ascii="GHEA Grapalat" w:hAnsi="GHEA Grapalat"/>
          <w:sz w:val="20"/>
          <w:lang w:val="es-ES"/>
        </w:rPr>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63B4BAB" w14:textId="77777777" w:rsidR="00E44FCE" w:rsidRPr="00487F5A" w:rsidRDefault="00E44FCE" w:rsidP="00E44FCE">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6BD2CAA4" w14:textId="77777777" w:rsidR="00E44FCE" w:rsidRPr="00487F5A" w:rsidRDefault="00E44FCE" w:rsidP="00E44FCE">
      <w:pPr>
        <w:jc w:val="right"/>
        <w:rPr>
          <w:rFonts w:ascii="GHEA Grapalat" w:hAnsi="GHEA Grapalat"/>
          <w:sz w:val="20"/>
          <w:lang w:val="hy-AM"/>
        </w:rPr>
      </w:pPr>
      <w:r w:rsidRPr="00487F5A">
        <w:rPr>
          <w:rFonts w:ascii="GHEA Grapalat" w:hAnsi="GHEA Grapalat"/>
          <w:sz w:val="20"/>
          <w:lang w:val="hy-AM"/>
        </w:rPr>
        <w:t xml:space="preserve">    </w:t>
      </w:r>
    </w:p>
    <w:p w14:paraId="10B4E885" w14:textId="77777777" w:rsidR="00E44FCE" w:rsidRPr="00487F5A" w:rsidRDefault="00E44FCE" w:rsidP="00E44FCE">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0749025F" w14:textId="77777777" w:rsidR="00E44FCE" w:rsidRPr="00487F5A" w:rsidRDefault="00E44FCE" w:rsidP="00E44FCE">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16ECB800" w14:textId="77777777" w:rsidR="00E44FCE" w:rsidRPr="00487F5A" w:rsidRDefault="00E44FCE" w:rsidP="00E44FCE">
      <w:pPr>
        <w:jc w:val="center"/>
        <w:rPr>
          <w:rFonts w:ascii="GHEA Grapalat" w:hAnsi="GHEA Grapalat" w:cs="Sylfaen"/>
          <w:sz w:val="16"/>
          <w:szCs w:val="16"/>
          <w:lang w:val="es-ES"/>
        </w:rPr>
      </w:pPr>
    </w:p>
    <w:p w14:paraId="125BA867" w14:textId="77777777" w:rsidR="00E44FCE" w:rsidRPr="00487F5A" w:rsidRDefault="00E44FCE" w:rsidP="00E44FCE">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31ADAF17" w14:textId="77777777" w:rsidR="00E44FCE" w:rsidRPr="00B138F3" w:rsidRDefault="00E44FCE" w:rsidP="00BB28C8">
      <w:pPr>
        <w:widowControl w:val="0"/>
        <w:spacing w:after="160"/>
        <w:ind w:left="-142" w:firstLine="142"/>
        <w:jc w:val="both"/>
        <w:rPr>
          <w:rFonts w:ascii="GHEA Grapalat" w:hAnsi="GHEA Grapalat"/>
          <w:i/>
        </w:rPr>
      </w:pPr>
    </w:p>
    <w:sectPr w:rsidR="00E44FCE" w:rsidRPr="00B138F3" w:rsidSect="0006746F">
      <w:footnotePr>
        <w:pos w:val="beneathText"/>
      </w:footnotePr>
      <w:pgSz w:w="11906" w:h="16838" w:code="9"/>
      <w:pgMar w:top="450"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3E2CD" w14:textId="77777777" w:rsidR="00401F6A" w:rsidRDefault="00401F6A">
      <w:r>
        <w:separator/>
      </w:r>
    </w:p>
  </w:endnote>
  <w:endnote w:type="continuationSeparator" w:id="0">
    <w:p w14:paraId="3A6417DF" w14:textId="77777777" w:rsidR="00401F6A" w:rsidRDefault="00401F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Aramian Condensed">
    <w:altName w:val="Cambria"/>
    <w:panose1 w:val="00000000000000000000"/>
    <w:charset w:val="00"/>
    <w:family w:val="roman"/>
    <w:notTrueType/>
    <w:pitch w:val="default"/>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w:charset w:val="00"/>
    <w:family w:val="swiss"/>
    <w:pitch w:val="variable"/>
    <w:sig w:usb0="00000003" w:usb1="00000000" w:usb2="00000000" w:usb3="00000000" w:csb0="00000001" w:csb1="00000000"/>
  </w:font>
  <w:font w:name="Agg_Helv4">
    <w:altName w:val="Times New Roman"/>
    <w:charset w:val="00"/>
    <w:family w:val="auto"/>
    <w:pitch w:val="variable"/>
    <w:sig w:usb0="00000003" w:usb1="00000000" w:usb2="00000000" w:usb3="00000000" w:csb0="00000001" w:csb1="00000000"/>
  </w:font>
  <w:font w:name="Aramian Normal">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GH">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7513AF" w:rsidRPr="003E450C" w:rsidRDefault="007513A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7D6E08">
          <w:rPr>
            <w:rFonts w:ascii="GHEA Grapalat" w:hAnsi="GHEA Grapalat"/>
            <w:noProof/>
            <w:sz w:val="24"/>
            <w:szCs w:val="24"/>
          </w:rPr>
          <w:t>105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64133" w14:textId="77777777" w:rsidR="00401F6A" w:rsidRDefault="00401F6A">
      <w:r>
        <w:separator/>
      </w:r>
    </w:p>
  </w:footnote>
  <w:footnote w:type="continuationSeparator" w:id="0">
    <w:p w14:paraId="7BB3038C" w14:textId="77777777" w:rsidR="00401F6A" w:rsidRDefault="00401F6A">
      <w:r>
        <w:continuationSeparator/>
      </w:r>
    </w:p>
  </w:footnote>
  <w:footnote w:id="1">
    <w:p w14:paraId="33B4C7EE" w14:textId="48073F59" w:rsidR="007513AF" w:rsidRPr="00793343" w:rsidRDefault="007513AF"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7513AF" w:rsidRPr="008842CE" w:rsidRDefault="007513AF"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E986EC3" w14:textId="77777777" w:rsidR="007513AF" w:rsidRPr="00CD6B60" w:rsidRDefault="007513A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7513AF" w:rsidRPr="00CD6B60" w:rsidRDefault="007513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7513AF" w:rsidRPr="00CD6B60" w:rsidRDefault="007513A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7513AF" w:rsidRPr="00CD6B60" w:rsidRDefault="007513A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483D8C1F" w14:textId="77777777" w:rsidR="007513AF" w:rsidRDefault="007513AF"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5">
    <w:p w14:paraId="7D80B0AE" w14:textId="77777777" w:rsidR="007513AF" w:rsidRPr="008842CE" w:rsidRDefault="007513AF"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D06F16E" w14:textId="77777777" w:rsidR="007513AF" w:rsidRPr="000811C1" w:rsidRDefault="007513AF">
      <w:pPr>
        <w:pStyle w:val="FootnoteText"/>
        <w:rPr>
          <w:lang w:val="af-ZA"/>
        </w:rPr>
      </w:pPr>
    </w:p>
  </w:footnote>
  <w:footnote w:id="6">
    <w:p w14:paraId="1E68EA4C" w14:textId="77777777" w:rsidR="007513AF" w:rsidRPr="00BD16E0" w:rsidRDefault="007513AF"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7513AF" w:rsidRPr="000C5D3D" w:rsidRDefault="007513AF"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7513AF" w:rsidRPr="0092041F" w:rsidRDefault="007513AF"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7513AF" w:rsidRPr="0092041F" w:rsidRDefault="007513AF" w:rsidP="00C67FAB">
      <w:pPr>
        <w:pStyle w:val="FootnoteText"/>
        <w:jc w:val="both"/>
        <w:rPr>
          <w:rFonts w:ascii="GHEA Grapalat" w:hAnsi="GHEA Grapalat"/>
          <w:i/>
        </w:rPr>
      </w:pPr>
    </w:p>
  </w:footnote>
  <w:footnote w:id="7">
    <w:p w14:paraId="362A13F6" w14:textId="77777777" w:rsidR="007513AF" w:rsidRPr="00511966" w:rsidRDefault="007513AF"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074C9B70" w14:textId="77777777" w:rsidR="007513AF" w:rsidRPr="008E4439" w:rsidRDefault="007513A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7513AF" w:rsidRPr="000811C1" w:rsidRDefault="007513AF" w:rsidP="0027573B">
      <w:pPr>
        <w:pStyle w:val="FootnoteText"/>
        <w:rPr>
          <w:rFonts w:ascii="Sylfaen" w:hAnsi="Sylfaen"/>
          <w:sz w:val="18"/>
          <w:szCs w:val="18"/>
        </w:rPr>
      </w:pPr>
    </w:p>
  </w:footnote>
  <w:footnote w:id="9">
    <w:p w14:paraId="44279788" w14:textId="77777777" w:rsidR="007513AF" w:rsidRPr="00A31673" w:rsidRDefault="007513AF">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129FF18A" w14:textId="77777777" w:rsidR="007513AF" w:rsidRPr="00810F23" w:rsidRDefault="007513AF" w:rsidP="00083F7A">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1D01F847" w14:textId="77777777" w:rsidR="007513AF" w:rsidRPr="005F2C25" w:rsidRDefault="007513AF" w:rsidP="00083F7A">
      <w:pPr>
        <w:pStyle w:val="FootnoteText"/>
        <w:rPr>
          <w:rFonts w:ascii="Times New Roman" w:hAnsi="Times New Roman"/>
        </w:rPr>
      </w:pPr>
    </w:p>
  </w:footnote>
  <w:footnote w:id="11">
    <w:p w14:paraId="4D69AA50" w14:textId="77777777" w:rsidR="007513AF" w:rsidRPr="00810F23" w:rsidRDefault="007513AF" w:rsidP="00A41F94">
      <w:pPr>
        <w:pStyle w:val="FootnoteText"/>
        <w:rPr>
          <w:rFonts w:ascii="Times New Roman" w:hAnsi="Times New Roman"/>
        </w:rPr>
      </w:pPr>
      <w:r>
        <w:rPr>
          <w:rStyle w:val="FootnoteReference"/>
        </w:rPr>
        <w:t>18</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14:paraId="69B7AC88" w14:textId="77777777" w:rsidR="007513AF" w:rsidRPr="005F2C25" w:rsidRDefault="007513AF">
      <w:pPr>
        <w:pStyle w:val="FootnoteText"/>
        <w:rPr>
          <w:rFonts w:ascii="Times New Roman" w:hAnsi="Times New Roman"/>
        </w:rPr>
      </w:pPr>
    </w:p>
  </w:footnote>
  <w:footnote w:id="12">
    <w:p w14:paraId="56478499" w14:textId="77777777" w:rsidR="007513AF" w:rsidRDefault="007513AF" w:rsidP="006B3E56">
      <w:pPr>
        <w:jc w:val="both"/>
      </w:pPr>
    </w:p>
    <w:p w14:paraId="10B6C53D" w14:textId="77777777" w:rsidR="007513AF" w:rsidRDefault="007513AF"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7513AF" w:rsidRPr="00BE1F2C" w:rsidRDefault="007513AF"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7513AF" w:rsidRPr="00BE1F2C" w:rsidRDefault="007513AF"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7513AF" w:rsidRDefault="007513AF" w:rsidP="006B3E56">
      <w:pPr>
        <w:pStyle w:val="FootnoteText"/>
        <w:rPr>
          <w:rFonts w:asciiTheme="minorHAnsi" w:hAnsiTheme="minorHAnsi"/>
          <w:lang w:val="af-ZA"/>
        </w:rPr>
      </w:pPr>
    </w:p>
  </w:footnote>
  <w:footnote w:id="13">
    <w:p w14:paraId="72B9FB35" w14:textId="77777777" w:rsidR="007513AF" w:rsidRDefault="007513AF">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7513AF" w:rsidRPr="00CA073A" w:rsidRDefault="007513AF">
      <w:pPr>
        <w:pStyle w:val="FootnoteText"/>
        <w:rPr>
          <w:rFonts w:ascii="Sylfaen" w:hAnsi="Sylfaen"/>
        </w:rPr>
      </w:pPr>
    </w:p>
  </w:footnote>
  <w:footnote w:id="14">
    <w:p w14:paraId="07CC3E11" w14:textId="56F48E44" w:rsidR="007513AF" w:rsidRPr="007B2377" w:rsidRDefault="007513AF" w:rsidP="007B2377">
      <w:pPr>
        <w:widowControl w:val="0"/>
        <w:spacing w:line="360" w:lineRule="auto"/>
        <w:jc w:val="both"/>
        <w:rPr>
          <w:rFonts w:ascii="GHEA Grapalat" w:hAnsi="GHEA Grapalat"/>
          <w:b/>
          <w:bCs/>
          <w:i/>
          <w:sz w:val="20"/>
          <w:szCs w:val="20"/>
        </w:rPr>
      </w:pPr>
      <w:r w:rsidRPr="007B2377">
        <w:rPr>
          <w:rStyle w:val="FootnoteReference"/>
          <w:rFonts w:ascii="GHEA Grapalat" w:hAnsi="GHEA Grapalat"/>
          <w:b/>
          <w:bCs/>
        </w:rPr>
        <w:t>*</w:t>
      </w:r>
      <w:r w:rsidRPr="007B2377">
        <w:rPr>
          <w:rFonts w:ascii="GHEA Grapalat" w:hAnsi="GHEA Grapalat"/>
          <w:b/>
          <w:bCs/>
        </w:rPr>
        <w:t xml:space="preserve"> </w:t>
      </w:r>
      <w:r w:rsidRPr="007B2377">
        <w:rPr>
          <w:rFonts w:ascii="GHEA Grapalat" w:hAnsi="GHEA Grapalat"/>
          <w:b/>
          <w:bCs/>
          <w:i/>
          <w:sz w:val="20"/>
          <w:szCs w:val="20"/>
        </w:rPr>
        <w:t>Заполняется секретарем Комиссии до опубликования приглашения в бюллетене.</w:t>
      </w:r>
    </w:p>
    <w:p w14:paraId="2DAB8C8C" w14:textId="77777777" w:rsidR="007513AF" w:rsidRPr="007B2377" w:rsidRDefault="007513AF" w:rsidP="002C5D85">
      <w:pPr>
        <w:widowControl w:val="0"/>
        <w:jc w:val="both"/>
        <w:rPr>
          <w:rFonts w:ascii="GHEA Grapalat" w:hAnsi="GHEA Grapalat"/>
          <w:b/>
          <w:bCs/>
        </w:rPr>
      </w:pPr>
      <w:r w:rsidRPr="007B2377">
        <w:rPr>
          <w:rFonts w:ascii="GHEA Grapalat" w:hAnsi="GHEA Grapalat"/>
          <w:b/>
          <w:bCs/>
        </w:rPr>
        <w:t>** ЕСЛИ УЧАСТНИК ЯВЛЯЕТСЯ ПЛАТЕЛЬЩИКОМ НДС, НЕОБХОДИМО ЗАПОЛНИТЬ ОБЩУЮ ЦЕНУ В ПРОЦЕНТАХ ОТ МАКСИМАЛЬНОЙ ЦЕНЫ ЕДИНИЦЫ В КОЛОНКЕ «НДС»</w:t>
      </w:r>
    </w:p>
    <w:p w14:paraId="7F02BA8A" w14:textId="293BA41D" w:rsidR="007513AF" w:rsidRPr="007B2377" w:rsidRDefault="007513AF" w:rsidP="002C5D85">
      <w:pPr>
        <w:widowControl w:val="0"/>
        <w:jc w:val="both"/>
        <w:rPr>
          <w:rFonts w:ascii="GHEA Grapalat" w:hAnsi="GHEA Grapalat"/>
          <w:b/>
          <w:bCs/>
        </w:rPr>
      </w:pPr>
      <w:r w:rsidRPr="007B2377">
        <w:rPr>
          <w:rFonts w:ascii="GHEA Grapalat" w:hAnsi="GHEA Grapalat"/>
          <w:b/>
          <w:bCs/>
        </w:rPr>
        <w:t xml:space="preserve">  ЕСЛИ НЕ БЕЗ "НДС В КОЛОННЕ".</w:t>
      </w:r>
    </w:p>
  </w:footnote>
  <w:footnote w:id="15">
    <w:p w14:paraId="281BAD87" w14:textId="77777777" w:rsidR="006C70E0" w:rsidRPr="008842CE" w:rsidRDefault="006C70E0" w:rsidP="006C70E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8DCD12F" w14:textId="77777777" w:rsidR="006C70E0" w:rsidRPr="008842CE" w:rsidRDefault="006C70E0" w:rsidP="006C70E0">
      <w:pPr>
        <w:pStyle w:val="FootnoteText"/>
        <w:jc w:val="both"/>
        <w:rPr>
          <w:rFonts w:ascii="GHEA Grapalat" w:hAnsi="GHEA Grapalat"/>
        </w:rPr>
      </w:pPr>
    </w:p>
  </w:footnote>
  <w:footnote w:id="16">
    <w:p w14:paraId="5A51DA4E" w14:textId="77777777" w:rsidR="006C70E0" w:rsidRPr="008842CE" w:rsidRDefault="006C70E0" w:rsidP="006C70E0">
      <w:pPr>
        <w:pStyle w:val="FootnoteText"/>
        <w:jc w:val="both"/>
      </w:pPr>
    </w:p>
  </w:footnote>
  <w:footnote w:id="17">
    <w:p w14:paraId="2EBDF15C" w14:textId="77777777" w:rsidR="006C70E0" w:rsidRPr="008842CE" w:rsidRDefault="006C70E0" w:rsidP="006C70E0">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7E11EBA" w14:textId="77777777" w:rsidR="006C70E0" w:rsidRPr="008842CE" w:rsidRDefault="006C70E0" w:rsidP="006C70E0">
      <w:pPr>
        <w:pStyle w:val="FootnoteText"/>
        <w:jc w:val="both"/>
        <w:rPr>
          <w:rFonts w:ascii="GHEA Grapalat" w:hAnsi="GHEA Grapalat"/>
        </w:rPr>
      </w:pPr>
    </w:p>
  </w:footnote>
  <w:footnote w:id="18">
    <w:p w14:paraId="2264AA47" w14:textId="77777777" w:rsidR="006C70E0" w:rsidRPr="008842CE" w:rsidRDefault="006C70E0" w:rsidP="006C70E0">
      <w:pPr>
        <w:pStyle w:val="FootnoteText"/>
        <w:jc w:val="both"/>
      </w:pPr>
    </w:p>
  </w:footnote>
  <w:footnote w:id="19">
    <w:p w14:paraId="202B3AB6" w14:textId="77777777" w:rsidR="007513AF" w:rsidRPr="00124BE9" w:rsidRDefault="007513AF"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7513AF" w:rsidRPr="00124BE9" w:rsidRDefault="007513AF" w:rsidP="00BB28C8">
      <w:pPr>
        <w:pStyle w:val="FootnoteText"/>
        <w:widowControl w:val="0"/>
        <w:jc w:val="both"/>
        <w:rPr>
          <w:rFonts w:ascii="GHEA Grapalat" w:hAnsi="GHEA Grapalat"/>
          <w:lang w:val="hy-AM"/>
        </w:rPr>
      </w:pPr>
    </w:p>
  </w:footnote>
  <w:footnote w:id="20">
    <w:p w14:paraId="5B306311" w14:textId="77777777" w:rsidR="007513AF" w:rsidRPr="00124BE9" w:rsidRDefault="007513AF"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14:paraId="6A55779D" w14:textId="77777777" w:rsidR="007513AF" w:rsidRPr="00A6067F" w:rsidRDefault="007513AF"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7513AF" w:rsidRPr="00A6067F" w:rsidRDefault="007513AF"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2">
    <w:p w14:paraId="7BFC82F4" w14:textId="77777777" w:rsidR="007513AF" w:rsidRPr="000A504A" w:rsidRDefault="007513AF" w:rsidP="00BB28C8">
      <w:pPr>
        <w:pStyle w:val="FootnoteText"/>
        <w:widowControl w:val="0"/>
        <w:jc w:val="both"/>
        <w:rPr>
          <w:ins w:id="16"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7513AF" w:rsidRPr="00124BE9" w:rsidRDefault="007513AF" w:rsidP="00BB28C8">
      <w:pPr>
        <w:pStyle w:val="FootnoteText"/>
        <w:widowControl w:val="0"/>
        <w:jc w:val="both"/>
        <w:rPr>
          <w:rFonts w:ascii="GHEA Grapalat" w:hAnsi="GHEA Grapalat"/>
          <w:lang w:val="hy-AM"/>
        </w:rPr>
      </w:pPr>
    </w:p>
  </w:footnote>
  <w:footnote w:id="23">
    <w:p w14:paraId="1A96D48C" w14:textId="77777777" w:rsidR="007513AF" w:rsidRPr="00EB336B" w:rsidRDefault="007513AF"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7513AF" w:rsidRPr="00F77F4C" w:rsidRDefault="007513AF"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7513AF" w:rsidRPr="00F77F4C" w:rsidRDefault="007513AF"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7513AF" w:rsidRPr="004078D0" w:rsidRDefault="007513AF" w:rsidP="00BB28C8">
      <w:pPr>
        <w:pStyle w:val="FootnoteText"/>
        <w:widowControl w:val="0"/>
        <w:jc w:val="both"/>
        <w:rPr>
          <w:rFonts w:ascii="GHEA Grapalat" w:hAnsi="GHEA Grapalat"/>
          <w:sz w:val="2"/>
          <w:szCs w:val="2"/>
          <w:lang w:val="hy-AM"/>
        </w:rPr>
      </w:pPr>
    </w:p>
    <w:p w14:paraId="7A268206" w14:textId="77777777" w:rsidR="007513AF" w:rsidRPr="004078D0" w:rsidRDefault="007513AF" w:rsidP="00BB28C8">
      <w:pPr>
        <w:pStyle w:val="FootnoteText"/>
        <w:widowControl w:val="0"/>
        <w:jc w:val="both"/>
        <w:rPr>
          <w:rFonts w:ascii="GHEA Grapalat" w:hAnsi="GHEA Grapalat"/>
          <w:sz w:val="2"/>
          <w:szCs w:val="2"/>
          <w:lang w:val="hy-AM"/>
        </w:rPr>
      </w:pPr>
    </w:p>
  </w:footnote>
  <w:footnote w:id="24">
    <w:p w14:paraId="32571777" w14:textId="77777777" w:rsidR="007513AF" w:rsidRPr="00124BE9" w:rsidRDefault="007513AF"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5">
    <w:p w14:paraId="7F881AD4" w14:textId="77777777" w:rsidR="007513AF" w:rsidRPr="00124BE9" w:rsidRDefault="007513AF"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7513AF" w:rsidRPr="001C4E24" w:rsidRDefault="007513AF" w:rsidP="00BB28C8">
      <w:pPr>
        <w:pStyle w:val="FootnoteText"/>
        <w:rPr>
          <w:lang w:val="hy-AM"/>
        </w:rPr>
      </w:pPr>
    </w:p>
  </w:footnote>
  <w:footnote w:id="26">
    <w:p w14:paraId="032FE955" w14:textId="77777777" w:rsidR="007513AF" w:rsidRPr="00124BE9" w:rsidRDefault="007513AF"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7">
    <w:p w14:paraId="601701CC" w14:textId="7E640717" w:rsidR="007513AF" w:rsidRPr="00124BE9" w:rsidRDefault="007513AF"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12501"/>
    <w:multiLevelType w:val="hybridMultilevel"/>
    <w:tmpl w:val="896C7BB0"/>
    <w:lvl w:ilvl="0" w:tplc="B6044FEA">
      <w:start w:val="1"/>
      <w:numFmt w:val="decimal"/>
      <w:lvlText w:val="%1."/>
      <w:lvlJc w:val="left"/>
      <w:pPr>
        <w:ind w:left="1287" w:hanging="360"/>
      </w:pPr>
      <w:rPr>
        <w:sz w:val="2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712ADD"/>
    <w:multiLevelType w:val="hybridMultilevel"/>
    <w:tmpl w:val="030AE1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F5E3B2D"/>
    <w:multiLevelType w:val="hybridMultilevel"/>
    <w:tmpl w:val="BAE8EB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016242F"/>
    <w:multiLevelType w:val="hybridMultilevel"/>
    <w:tmpl w:val="A65CCA82"/>
    <w:lvl w:ilvl="0" w:tplc="14381E1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E036E7C"/>
    <w:multiLevelType w:val="hybridMultilevel"/>
    <w:tmpl w:val="AC56D474"/>
    <w:lvl w:ilvl="0" w:tplc="0C128A0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1411238"/>
    <w:multiLevelType w:val="hybridMultilevel"/>
    <w:tmpl w:val="06B6B7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5A76AC0"/>
    <w:multiLevelType w:val="hybridMultilevel"/>
    <w:tmpl w:val="2CFC29E2"/>
    <w:lvl w:ilvl="0" w:tplc="E2904AA6">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C74512"/>
    <w:multiLevelType w:val="hybridMultilevel"/>
    <w:tmpl w:val="2AF0B1A8"/>
    <w:lvl w:ilvl="0" w:tplc="68306F4C">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8" w15:restartNumberingAfterBreak="0">
    <w:nsid w:val="4FD026A3"/>
    <w:multiLevelType w:val="hybridMultilevel"/>
    <w:tmpl w:val="C7FA36C2"/>
    <w:lvl w:ilvl="0" w:tplc="217AC6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4"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C10B35"/>
    <w:multiLevelType w:val="hybridMultilevel"/>
    <w:tmpl w:val="522858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30B2E"/>
    <w:multiLevelType w:val="hybridMultilevel"/>
    <w:tmpl w:val="3CBC8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15:restartNumberingAfterBreak="0">
    <w:nsid w:val="6C572097"/>
    <w:multiLevelType w:val="hybridMultilevel"/>
    <w:tmpl w:val="FD568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878930622">
    <w:abstractNumId w:val="32"/>
  </w:num>
  <w:num w:numId="2" w16cid:durableId="1863199283">
    <w:abstractNumId w:val="14"/>
  </w:num>
  <w:num w:numId="3" w16cid:durableId="1599216696">
    <w:abstractNumId w:val="30"/>
  </w:num>
  <w:num w:numId="4" w16cid:durableId="825974692">
    <w:abstractNumId w:val="21"/>
  </w:num>
  <w:num w:numId="5" w16cid:durableId="1967352751">
    <w:abstractNumId w:val="35"/>
  </w:num>
  <w:num w:numId="6" w16cid:durableId="1223559000">
    <w:abstractNumId w:val="32"/>
    <w:lvlOverride w:ilvl="0">
      <w:startOverride w:val="1"/>
    </w:lvlOverride>
    <w:lvlOverride w:ilvl="1"/>
    <w:lvlOverride w:ilvl="2"/>
    <w:lvlOverride w:ilvl="3"/>
    <w:lvlOverride w:ilvl="4"/>
    <w:lvlOverride w:ilvl="5"/>
    <w:lvlOverride w:ilvl="6"/>
    <w:lvlOverride w:ilvl="7"/>
    <w:lvlOverride w:ilvl="8"/>
  </w:num>
  <w:num w:numId="7" w16cid:durableId="6346789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436473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26110068">
    <w:abstractNumId w:val="25"/>
  </w:num>
  <w:num w:numId="10" w16cid:durableId="967469201">
    <w:abstractNumId w:val="7"/>
  </w:num>
  <w:num w:numId="11" w16cid:durableId="191773663">
    <w:abstractNumId w:val="11"/>
  </w:num>
  <w:num w:numId="12" w16cid:durableId="1239637367">
    <w:abstractNumId w:val="43"/>
  </w:num>
  <w:num w:numId="13" w16cid:durableId="1031537384">
    <w:abstractNumId w:val="39"/>
  </w:num>
  <w:num w:numId="14" w16cid:durableId="286814731">
    <w:abstractNumId w:val="17"/>
  </w:num>
  <w:num w:numId="15" w16cid:durableId="500507662">
    <w:abstractNumId w:val="42"/>
  </w:num>
  <w:num w:numId="16" w16cid:durableId="1032803093">
    <w:abstractNumId w:val="20"/>
  </w:num>
  <w:num w:numId="17" w16cid:durableId="946153373">
    <w:abstractNumId w:val="8"/>
  </w:num>
  <w:num w:numId="18" w16cid:durableId="408239491">
    <w:abstractNumId w:val="1"/>
  </w:num>
  <w:num w:numId="19" w16cid:durableId="1704012122">
    <w:abstractNumId w:val="22"/>
  </w:num>
  <w:num w:numId="20" w16cid:durableId="563151188">
    <w:abstractNumId w:val="22"/>
  </w:num>
  <w:num w:numId="21" w16cid:durableId="1263588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39125687">
    <w:abstractNumId w:val="33"/>
  </w:num>
  <w:num w:numId="23" w16cid:durableId="1144078793">
    <w:abstractNumId w:val="10"/>
  </w:num>
  <w:num w:numId="24" w16cid:durableId="162282690">
    <w:abstractNumId w:val="29"/>
  </w:num>
  <w:num w:numId="25" w16cid:durableId="358288040">
    <w:abstractNumId w:val="31"/>
  </w:num>
  <w:num w:numId="26" w16cid:durableId="2096047362">
    <w:abstractNumId w:val="19"/>
  </w:num>
  <w:num w:numId="27" w16cid:durableId="1333678601">
    <w:abstractNumId w:val="9"/>
  </w:num>
  <w:num w:numId="28" w16cid:durableId="1463377681">
    <w:abstractNumId w:val="15"/>
  </w:num>
  <w:num w:numId="29" w16cid:durableId="2072001442">
    <w:abstractNumId w:val="4"/>
  </w:num>
  <w:num w:numId="30" w16cid:durableId="510295230">
    <w:abstractNumId w:val="2"/>
  </w:num>
  <w:num w:numId="31" w16cid:durableId="1230464495">
    <w:abstractNumId w:val="0"/>
  </w:num>
  <w:num w:numId="32" w16cid:durableId="683021854">
    <w:abstractNumId w:val="12"/>
  </w:num>
  <w:num w:numId="33" w16cid:durableId="46758887">
    <w:abstractNumId w:val="37"/>
  </w:num>
  <w:num w:numId="34" w16cid:durableId="1349714483">
    <w:abstractNumId w:val="34"/>
  </w:num>
  <w:num w:numId="35" w16cid:durableId="864559470">
    <w:abstractNumId w:val="41"/>
  </w:num>
  <w:num w:numId="36" w16cid:durableId="391664041">
    <w:abstractNumId w:val="16"/>
  </w:num>
  <w:num w:numId="37" w16cid:durableId="685057460">
    <w:abstractNumId w:val="13"/>
  </w:num>
  <w:num w:numId="38" w16cid:durableId="1818760396">
    <w:abstractNumId w:val="6"/>
  </w:num>
  <w:num w:numId="39" w16cid:durableId="1241256681">
    <w:abstractNumId w:val="38"/>
  </w:num>
  <w:num w:numId="40" w16cid:durableId="14498550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03144421">
    <w:abstractNumId w:val="40"/>
  </w:num>
  <w:num w:numId="42" w16cid:durableId="545026527">
    <w:abstractNumId w:val="27"/>
  </w:num>
  <w:num w:numId="43" w16cid:durableId="1218322043">
    <w:abstractNumId w:val="23"/>
  </w:num>
  <w:num w:numId="44" w16cid:durableId="1309089574">
    <w:abstractNumId w:val="28"/>
  </w:num>
  <w:num w:numId="45" w16cid:durableId="1528133894">
    <w:abstractNumId w:val="36"/>
  </w:num>
  <w:num w:numId="46" w16cid:durableId="1921790433">
    <w:abstractNumId w:val="3"/>
  </w:num>
  <w:num w:numId="47" w16cid:durableId="229000398">
    <w:abstractNumId w:val="24"/>
  </w:num>
  <w:num w:numId="48" w16cid:durableId="668871611">
    <w:abstractNumId w:val="18"/>
  </w:num>
  <w:num w:numId="49" w16cid:durableId="663970495">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4AC"/>
    <w:rsid w:val="000058CF"/>
    <w:rsid w:val="00005D30"/>
    <w:rsid w:val="0000622A"/>
    <w:rsid w:val="00006590"/>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2907"/>
    <w:rsid w:val="000330A3"/>
    <w:rsid w:val="00033946"/>
    <w:rsid w:val="00033B20"/>
    <w:rsid w:val="00033C85"/>
    <w:rsid w:val="00033ED4"/>
    <w:rsid w:val="00034CED"/>
    <w:rsid w:val="000361AD"/>
    <w:rsid w:val="00037DDE"/>
    <w:rsid w:val="00040658"/>
    <w:rsid w:val="000408D8"/>
    <w:rsid w:val="00041366"/>
    <w:rsid w:val="000424BA"/>
    <w:rsid w:val="000429FE"/>
    <w:rsid w:val="00042BD4"/>
    <w:rsid w:val="00043225"/>
    <w:rsid w:val="0004387F"/>
    <w:rsid w:val="00046758"/>
    <w:rsid w:val="00046BAC"/>
    <w:rsid w:val="000473EF"/>
    <w:rsid w:val="00051006"/>
    <w:rsid w:val="00051225"/>
    <w:rsid w:val="00051490"/>
    <w:rsid w:val="0005165A"/>
    <w:rsid w:val="00051B7F"/>
    <w:rsid w:val="00051F89"/>
    <w:rsid w:val="00052084"/>
    <w:rsid w:val="0005217C"/>
    <w:rsid w:val="000537FF"/>
    <w:rsid w:val="00053BFB"/>
    <w:rsid w:val="000540F1"/>
    <w:rsid w:val="000550DA"/>
    <w:rsid w:val="00055129"/>
    <w:rsid w:val="00055195"/>
    <w:rsid w:val="000559E8"/>
    <w:rsid w:val="00055A78"/>
    <w:rsid w:val="00055B1D"/>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6746F"/>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1AE5"/>
    <w:rsid w:val="000820B2"/>
    <w:rsid w:val="000822C1"/>
    <w:rsid w:val="00082679"/>
    <w:rsid w:val="00082ADC"/>
    <w:rsid w:val="00082DE0"/>
    <w:rsid w:val="00083558"/>
    <w:rsid w:val="000836D9"/>
    <w:rsid w:val="00083F7A"/>
    <w:rsid w:val="000845F6"/>
    <w:rsid w:val="00084B51"/>
    <w:rsid w:val="000858EB"/>
    <w:rsid w:val="00085931"/>
    <w:rsid w:val="00087428"/>
    <w:rsid w:val="000878DB"/>
    <w:rsid w:val="00087A30"/>
    <w:rsid w:val="00090699"/>
    <w:rsid w:val="000911CA"/>
    <w:rsid w:val="00091309"/>
    <w:rsid w:val="0009265E"/>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97F00"/>
    <w:rsid w:val="000A15F9"/>
    <w:rsid w:val="000A214C"/>
    <w:rsid w:val="000A323C"/>
    <w:rsid w:val="000A359E"/>
    <w:rsid w:val="000A37CE"/>
    <w:rsid w:val="000A4B60"/>
    <w:rsid w:val="000A4FC5"/>
    <w:rsid w:val="000A504A"/>
    <w:rsid w:val="000A5316"/>
    <w:rsid w:val="000A5B16"/>
    <w:rsid w:val="000A679A"/>
    <w:rsid w:val="000A6B75"/>
    <w:rsid w:val="000A72AD"/>
    <w:rsid w:val="000A7528"/>
    <w:rsid w:val="000A7CC2"/>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B7CE6"/>
    <w:rsid w:val="000C062F"/>
    <w:rsid w:val="000C0A9D"/>
    <w:rsid w:val="000C165F"/>
    <w:rsid w:val="000C1F01"/>
    <w:rsid w:val="000C264F"/>
    <w:rsid w:val="000C36C6"/>
    <w:rsid w:val="000C37BD"/>
    <w:rsid w:val="000C3BD3"/>
    <w:rsid w:val="000C3F69"/>
    <w:rsid w:val="000C50AF"/>
    <w:rsid w:val="000C5A09"/>
    <w:rsid w:val="000C5CC1"/>
    <w:rsid w:val="000C5D3D"/>
    <w:rsid w:val="000C5D59"/>
    <w:rsid w:val="000C67E4"/>
    <w:rsid w:val="000C6BA1"/>
    <w:rsid w:val="000C6E1C"/>
    <w:rsid w:val="000C6F81"/>
    <w:rsid w:val="000C74EF"/>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6448"/>
    <w:rsid w:val="000E7612"/>
    <w:rsid w:val="000E7936"/>
    <w:rsid w:val="000E79BD"/>
    <w:rsid w:val="000F0687"/>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5E12"/>
    <w:rsid w:val="00106365"/>
    <w:rsid w:val="00106D44"/>
    <w:rsid w:val="00106DEE"/>
    <w:rsid w:val="00107136"/>
    <w:rsid w:val="0010740B"/>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AFD"/>
    <w:rsid w:val="00132FA8"/>
    <w:rsid w:val="00133A5A"/>
    <w:rsid w:val="00133CE4"/>
    <w:rsid w:val="00134D6E"/>
    <w:rsid w:val="00134DC5"/>
    <w:rsid w:val="00134FE3"/>
    <w:rsid w:val="001355F9"/>
    <w:rsid w:val="00135840"/>
    <w:rsid w:val="00135B30"/>
    <w:rsid w:val="001361B2"/>
    <w:rsid w:val="001369CB"/>
    <w:rsid w:val="001377BA"/>
    <w:rsid w:val="00137A5C"/>
    <w:rsid w:val="0014000D"/>
    <w:rsid w:val="001403AE"/>
    <w:rsid w:val="00140841"/>
    <w:rsid w:val="00140BE8"/>
    <w:rsid w:val="00142496"/>
    <w:rsid w:val="001439BD"/>
    <w:rsid w:val="00143BD7"/>
    <w:rsid w:val="00143E8C"/>
    <w:rsid w:val="00143E9D"/>
    <w:rsid w:val="0014472E"/>
    <w:rsid w:val="001448F8"/>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5F60"/>
    <w:rsid w:val="001662B1"/>
    <w:rsid w:val="00166832"/>
    <w:rsid w:val="001675BD"/>
    <w:rsid w:val="00167898"/>
    <w:rsid w:val="001679A6"/>
    <w:rsid w:val="00171E80"/>
    <w:rsid w:val="00171E97"/>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7FB"/>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753"/>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461F"/>
    <w:rsid w:val="0019533F"/>
    <w:rsid w:val="00195A47"/>
    <w:rsid w:val="00195F24"/>
    <w:rsid w:val="00196487"/>
    <w:rsid w:val="00196A56"/>
    <w:rsid w:val="00196F14"/>
    <w:rsid w:val="00197051"/>
    <w:rsid w:val="001A070B"/>
    <w:rsid w:val="001A1B0D"/>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60E"/>
    <w:rsid w:val="001B1C67"/>
    <w:rsid w:val="001B1FC4"/>
    <w:rsid w:val="001B32D9"/>
    <w:rsid w:val="001B37D2"/>
    <w:rsid w:val="001B40EF"/>
    <w:rsid w:val="001B45A9"/>
    <w:rsid w:val="001B478E"/>
    <w:rsid w:val="001B6087"/>
    <w:rsid w:val="001B6FCF"/>
    <w:rsid w:val="001B708D"/>
    <w:rsid w:val="001C07C6"/>
    <w:rsid w:val="001C0849"/>
    <w:rsid w:val="001C1570"/>
    <w:rsid w:val="001C1C0C"/>
    <w:rsid w:val="001C235F"/>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3E41"/>
    <w:rsid w:val="001D4FB3"/>
    <w:rsid w:val="001D5785"/>
    <w:rsid w:val="001D5EBF"/>
    <w:rsid w:val="001D5FF7"/>
    <w:rsid w:val="001D6531"/>
    <w:rsid w:val="001D6627"/>
    <w:rsid w:val="001D701B"/>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447"/>
    <w:rsid w:val="001E65D1"/>
    <w:rsid w:val="001E7733"/>
    <w:rsid w:val="001E79D9"/>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0DD4"/>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07A4E"/>
    <w:rsid w:val="002100B3"/>
    <w:rsid w:val="002101F2"/>
    <w:rsid w:val="00210A9B"/>
    <w:rsid w:val="00210D02"/>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12BF"/>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17E3"/>
    <w:rsid w:val="00232E72"/>
    <w:rsid w:val="00232FE2"/>
    <w:rsid w:val="00233B5F"/>
    <w:rsid w:val="00233BB7"/>
    <w:rsid w:val="00233CE8"/>
    <w:rsid w:val="00235549"/>
    <w:rsid w:val="0023571C"/>
    <w:rsid w:val="00235A15"/>
    <w:rsid w:val="00235D56"/>
    <w:rsid w:val="00235DAA"/>
    <w:rsid w:val="00236B75"/>
    <w:rsid w:val="00236B98"/>
    <w:rsid w:val="002370BC"/>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B1E"/>
    <w:rsid w:val="00252C9C"/>
    <w:rsid w:val="00252E8E"/>
    <w:rsid w:val="002542AE"/>
    <w:rsid w:val="00254A26"/>
    <w:rsid w:val="00254A36"/>
    <w:rsid w:val="002554A3"/>
    <w:rsid w:val="002559B9"/>
    <w:rsid w:val="00255E56"/>
    <w:rsid w:val="00256672"/>
    <w:rsid w:val="0025693E"/>
    <w:rsid w:val="00257773"/>
    <w:rsid w:val="00257E76"/>
    <w:rsid w:val="00260163"/>
    <w:rsid w:val="00260739"/>
    <w:rsid w:val="00260E64"/>
    <w:rsid w:val="0026158D"/>
    <w:rsid w:val="00261A75"/>
    <w:rsid w:val="002626F7"/>
    <w:rsid w:val="00263035"/>
    <w:rsid w:val="00263094"/>
    <w:rsid w:val="002638A5"/>
    <w:rsid w:val="00263D72"/>
    <w:rsid w:val="00263E28"/>
    <w:rsid w:val="0026426F"/>
    <w:rsid w:val="00264B4D"/>
    <w:rsid w:val="002653D9"/>
    <w:rsid w:val="00265A4B"/>
    <w:rsid w:val="00265B31"/>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87AA4"/>
    <w:rsid w:val="00290087"/>
    <w:rsid w:val="00290FFD"/>
    <w:rsid w:val="00291690"/>
    <w:rsid w:val="00291919"/>
    <w:rsid w:val="00291EFF"/>
    <w:rsid w:val="002920F1"/>
    <w:rsid w:val="002926D4"/>
    <w:rsid w:val="0029293C"/>
    <w:rsid w:val="002931A8"/>
    <w:rsid w:val="00293A25"/>
    <w:rsid w:val="00293A76"/>
    <w:rsid w:val="002941F2"/>
    <w:rsid w:val="00294BD5"/>
    <w:rsid w:val="00294F67"/>
    <w:rsid w:val="00294FFF"/>
    <w:rsid w:val="0029515A"/>
    <w:rsid w:val="002967C5"/>
    <w:rsid w:val="00296D2D"/>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5D85"/>
    <w:rsid w:val="002C605B"/>
    <w:rsid w:val="002C6B3C"/>
    <w:rsid w:val="002C6CF7"/>
    <w:rsid w:val="002C7037"/>
    <w:rsid w:val="002C74A3"/>
    <w:rsid w:val="002D02FE"/>
    <w:rsid w:val="002D0E82"/>
    <w:rsid w:val="002D156F"/>
    <w:rsid w:val="002D15CE"/>
    <w:rsid w:val="002D17E4"/>
    <w:rsid w:val="002D1AAA"/>
    <w:rsid w:val="002D1D46"/>
    <w:rsid w:val="002D207D"/>
    <w:rsid w:val="002D20E8"/>
    <w:rsid w:val="002D236D"/>
    <w:rsid w:val="002D2952"/>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0AB"/>
    <w:rsid w:val="003061CB"/>
    <w:rsid w:val="003064D4"/>
    <w:rsid w:val="003065C4"/>
    <w:rsid w:val="00306C33"/>
    <w:rsid w:val="00307F3C"/>
    <w:rsid w:val="003101E4"/>
    <w:rsid w:val="00310A82"/>
    <w:rsid w:val="00310B6E"/>
    <w:rsid w:val="00310ED2"/>
    <w:rsid w:val="00311076"/>
    <w:rsid w:val="003117FE"/>
    <w:rsid w:val="00311C27"/>
    <w:rsid w:val="00312737"/>
    <w:rsid w:val="00313216"/>
    <w:rsid w:val="003141B6"/>
    <w:rsid w:val="00316381"/>
    <w:rsid w:val="003163A5"/>
    <w:rsid w:val="003169A4"/>
    <w:rsid w:val="00316A13"/>
    <w:rsid w:val="00316F0D"/>
    <w:rsid w:val="003172A5"/>
    <w:rsid w:val="00317BD2"/>
    <w:rsid w:val="0032071C"/>
    <w:rsid w:val="00321A56"/>
    <w:rsid w:val="00321B20"/>
    <w:rsid w:val="003240F7"/>
    <w:rsid w:val="00325043"/>
    <w:rsid w:val="00325546"/>
    <w:rsid w:val="003259C5"/>
    <w:rsid w:val="00325CC0"/>
    <w:rsid w:val="00326507"/>
    <w:rsid w:val="003267C8"/>
    <w:rsid w:val="00327436"/>
    <w:rsid w:val="00330BD3"/>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068D"/>
    <w:rsid w:val="0036230B"/>
    <w:rsid w:val="003629F7"/>
    <w:rsid w:val="00363298"/>
    <w:rsid w:val="00363335"/>
    <w:rsid w:val="00363627"/>
    <w:rsid w:val="00363E98"/>
    <w:rsid w:val="00364E7A"/>
    <w:rsid w:val="003650C5"/>
    <w:rsid w:val="00365152"/>
    <w:rsid w:val="0036520F"/>
    <w:rsid w:val="003653B7"/>
    <w:rsid w:val="0036570F"/>
    <w:rsid w:val="00365AD5"/>
    <w:rsid w:val="0036650F"/>
    <w:rsid w:val="00366C4E"/>
    <w:rsid w:val="00367A9A"/>
    <w:rsid w:val="00367EDA"/>
    <w:rsid w:val="00367F26"/>
    <w:rsid w:val="00370ECD"/>
    <w:rsid w:val="00371681"/>
    <w:rsid w:val="0037177E"/>
    <w:rsid w:val="003717D2"/>
    <w:rsid w:val="00372C2B"/>
    <w:rsid w:val="00372C67"/>
    <w:rsid w:val="00372D7E"/>
    <w:rsid w:val="00372FAD"/>
    <w:rsid w:val="0037329F"/>
    <w:rsid w:val="00373E73"/>
    <w:rsid w:val="00373EC9"/>
    <w:rsid w:val="00374E07"/>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7D3"/>
    <w:rsid w:val="003C09CC"/>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338"/>
    <w:rsid w:val="003D4FD0"/>
    <w:rsid w:val="003D56A5"/>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0B88"/>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1F46"/>
    <w:rsid w:val="00401F6A"/>
    <w:rsid w:val="00402941"/>
    <w:rsid w:val="00402BC3"/>
    <w:rsid w:val="00403109"/>
    <w:rsid w:val="0040323A"/>
    <w:rsid w:val="0040346A"/>
    <w:rsid w:val="00404B20"/>
    <w:rsid w:val="00405194"/>
    <w:rsid w:val="004055C1"/>
    <w:rsid w:val="00405923"/>
    <w:rsid w:val="00405996"/>
    <w:rsid w:val="00405F21"/>
    <w:rsid w:val="004064BA"/>
    <w:rsid w:val="0040687D"/>
    <w:rsid w:val="004068F5"/>
    <w:rsid w:val="00406DC2"/>
    <w:rsid w:val="004072C8"/>
    <w:rsid w:val="0040761D"/>
    <w:rsid w:val="004101C5"/>
    <w:rsid w:val="0041023E"/>
    <w:rsid w:val="004110AC"/>
    <w:rsid w:val="004116A0"/>
    <w:rsid w:val="00411D9D"/>
    <w:rsid w:val="00412C15"/>
    <w:rsid w:val="00413390"/>
    <w:rsid w:val="00413595"/>
    <w:rsid w:val="00414F4A"/>
    <w:rsid w:val="004153E3"/>
    <w:rsid w:val="00415722"/>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747"/>
    <w:rsid w:val="00441CC1"/>
    <w:rsid w:val="00442ED8"/>
    <w:rsid w:val="00442FBA"/>
    <w:rsid w:val="004430AD"/>
    <w:rsid w:val="00443208"/>
    <w:rsid w:val="00443302"/>
    <w:rsid w:val="00443317"/>
    <w:rsid w:val="00443A55"/>
    <w:rsid w:val="00443B50"/>
    <w:rsid w:val="00443B7A"/>
    <w:rsid w:val="00444026"/>
    <w:rsid w:val="00444069"/>
    <w:rsid w:val="00444E87"/>
    <w:rsid w:val="00445330"/>
    <w:rsid w:val="0044556F"/>
    <w:rsid w:val="0044589B"/>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8D1"/>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3CEB"/>
    <w:rsid w:val="0049623A"/>
    <w:rsid w:val="0049649D"/>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1B4"/>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1E7"/>
    <w:rsid w:val="004C248E"/>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CCB"/>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0F4"/>
    <w:rsid w:val="004F6B44"/>
    <w:rsid w:val="004F6DE8"/>
    <w:rsid w:val="004F709A"/>
    <w:rsid w:val="004F78B4"/>
    <w:rsid w:val="004F78EF"/>
    <w:rsid w:val="004F7933"/>
    <w:rsid w:val="00500780"/>
    <w:rsid w:val="00501516"/>
    <w:rsid w:val="0050161D"/>
    <w:rsid w:val="00501892"/>
    <w:rsid w:val="005020A2"/>
    <w:rsid w:val="00502397"/>
    <w:rsid w:val="005024D2"/>
    <w:rsid w:val="00503288"/>
    <w:rsid w:val="00503B5D"/>
    <w:rsid w:val="00503BFB"/>
    <w:rsid w:val="00504133"/>
    <w:rsid w:val="0050520C"/>
    <w:rsid w:val="00505912"/>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8DB"/>
    <w:rsid w:val="00512D1F"/>
    <w:rsid w:val="00512DDB"/>
    <w:rsid w:val="00513C9C"/>
    <w:rsid w:val="005143CD"/>
    <w:rsid w:val="00514466"/>
    <w:rsid w:val="00514B2A"/>
    <w:rsid w:val="0051520A"/>
    <w:rsid w:val="00515285"/>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7D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0C1"/>
    <w:rsid w:val="0056625A"/>
    <w:rsid w:val="00567040"/>
    <w:rsid w:val="00567893"/>
    <w:rsid w:val="00570E84"/>
    <w:rsid w:val="005716B8"/>
    <w:rsid w:val="00571702"/>
    <w:rsid w:val="00571F29"/>
    <w:rsid w:val="00572A57"/>
    <w:rsid w:val="005739AB"/>
    <w:rsid w:val="005744FC"/>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A4"/>
    <w:rsid w:val="00591EB1"/>
    <w:rsid w:val="00592A50"/>
    <w:rsid w:val="00592F35"/>
    <w:rsid w:val="005939DE"/>
    <w:rsid w:val="00593B80"/>
    <w:rsid w:val="00593E76"/>
    <w:rsid w:val="00594C31"/>
    <w:rsid w:val="00594D27"/>
    <w:rsid w:val="00594FEE"/>
    <w:rsid w:val="005953F4"/>
    <w:rsid w:val="0059546E"/>
    <w:rsid w:val="005960B4"/>
    <w:rsid w:val="0059636E"/>
    <w:rsid w:val="005972CF"/>
    <w:rsid w:val="005A0192"/>
    <w:rsid w:val="005A1236"/>
    <w:rsid w:val="005A159E"/>
    <w:rsid w:val="005A17BE"/>
    <w:rsid w:val="005A2375"/>
    <w:rsid w:val="005A2D0A"/>
    <w:rsid w:val="005A3009"/>
    <w:rsid w:val="005A3362"/>
    <w:rsid w:val="005A3A35"/>
    <w:rsid w:val="005A3D17"/>
    <w:rsid w:val="005A3D72"/>
    <w:rsid w:val="005A3DC6"/>
    <w:rsid w:val="005A3EB8"/>
    <w:rsid w:val="005A3EDC"/>
    <w:rsid w:val="005A405F"/>
    <w:rsid w:val="005A4324"/>
    <w:rsid w:val="005A46E2"/>
    <w:rsid w:val="005A4D48"/>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25A9"/>
    <w:rsid w:val="005C42E1"/>
    <w:rsid w:val="005C4C12"/>
    <w:rsid w:val="005C4C37"/>
    <w:rsid w:val="005C6159"/>
    <w:rsid w:val="005C7613"/>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43C"/>
    <w:rsid w:val="005E3491"/>
    <w:rsid w:val="005E3501"/>
    <w:rsid w:val="005E3F8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40B2"/>
    <w:rsid w:val="005F53F2"/>
    <w:rsid w:val="005F581A"/>
    <w:rsid w:val="005F6312"/>
    <w:rsid w:val="005F6DED"/>
    <w:rsid w:val="005F732E"/>
    <w:rsid w:val="005F7C1D"/>
    <w:rsid w:val="00601148"/>
    <w:rsid w:val="00601797"/>
    <w:rsid w:val="006018E1"/>
    <w:rsid w:val="00601960"/>
    <w:rsid w:val="00605075"/>
    <w:rsid w:val="0060526C"/>
    <w:rsid w:val="00605382"/>
    <w:rsid w:val="00606328"/>
    <w:rsid w:val="0060652B"/>
    <w:rsid w:val="00606B84"/>
    <w:rsid w:val="00607120"/>
    <w:rsid w:val="00607F7B"/>
    <w:rsid w:val="0061007A"/>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20CA"/>
    <w:rsid w:val="00623038"/>
    <w:rsid w:val="006237BD"/>
    <w:rsid w:val="00623998"/>
    <w:rsid w:val="00623C6F"/>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5CA8"/>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77F19"/>
    <w:rsid w:val="00681F45"/>
    <w:rsid w:val="0068264F"/>
    <w:rsid w:val="00682E8D"/>
    <w:rsid w:val="00683E0A"/>
    <w:rsid w:val="006844DF"/>
    <w:rsid w:val="006848ED"/>
    <w:rsid w:val="00685962"/>
    <w:rsid w:val="00685A30"/>
    <w:rsid w:val="00685C48"/>
    <w:rsid w:val="00687D28"/>
    <w:rsid w:val="00687E34"/>
    <w:rsid w:val="006906E8"/>
    <w:rsid w:val="00691009"/>
    <w:rsid w:val="006912BB"/>
    <w:rsid w:val="00692C09"/>
    <w:rsid w:val="00692FA3"/>
    <w:rsid w:val="00693101"/>
    <w:rsid w:val="00693A59"/>
    <w:rsid w:val="00693ACD"/>
    <w:rsid w:val="00693C4E"/>
    <w:rsid w:val="006953B6"/>
    <w:rsid w:val="0069574A"/>
    <w:rsid w:val="006968E8"/>
    <w:rsid w:val="00696B96"/>
    <w:rsid w:val="00697031"/>
    <w:rsid w:val="00697C38"/>
    <w:rsid w:val="00697C9B"/>
    <w:rsid w:val="006A0321"/>
    <w:rsid w:val="006A0323"/>
    <w:rsid w:val="006A0D8B"/>
    <w:rsid w:val="006A134C"/>
    <w:rsid w:val="006A13C7"/>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78A"/>
    <w:rsid w:val="006C1D25"/>
    <w:rsid w:val="006C229E"/>
    <w:rsid w:val="006C2B56"/>
    <w:rsid w:val="006C2C13"/>
    <w:rsid w:val="006C2F98"/>
    <w:rsid w:val="006C3068"/>
    <w:rsid w:val="006C3115"/>
    <w:rsid w:val="006C312E"/>
    <w:rsid w:val="006C330D"/>
    <w:rsid w:val="006C47F0"/>
    <w:rsid w:val="006C679A"/>
    <w:rsid w:val="006C70E0"/>
    <w:rsid w:val="006C7836"/>
    <w:rsid w:val="006C7FD7"/>
    <w:rsid w:val="006D0B02"/>
    <w:rsid w:val="006D0D6F"/>
    <w:rsid w:val="006D0E83"/>
    <w:rsid w:val="006D1196"/>
    <w:rsid w:val="006D1826"/>
    <w:rsid w:val="006D1BA0"/>
    <w:rsid w:val="006D22CA"/>
    <w:rsid w:val="006D2D71"/>
    <w:rsid w:val="006D2DF7"/>
    <w:rsid w:val="006D32C0"/>
    <w:rsid w:val="006D3E87"/>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549"/>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5A37"/>
    <w:rsid w:val="00736959"/>
    <w:rsid w:val="00736A43"/>
    <w:rsid w:val="00737986"/>
    <w:rsid w:val="00737B2F"/>
    <w:rsid w:val="00737D8E"/>
    <w:rsid w:val="00740919"/>
    <w:rsid w:val="00740EF5"/>
    <w:rsid w:val="00741A44"/>
    <w:rsid w:val="00741ACC"/>
    <w:rsid w:val="00741D11"/>
    <w:rsid w:val="00741D79"/>
    <w:rsid w:val="00741E17"/>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3AF"/>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2E9F"/>
    <w:rsid w:val="0076368E"/>
    <w:rsid w:val="0076384C"/>
    <w:rsid w:val="007642C2"/>
    <w:rsid w:val="0076445D"/>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255"/>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377"/>
    <w:rsid w:val="007B29F6"/>
    <w:rsid w:val="007B2EA4"/>
    <w:rsid w:val="007B36E4"/>
    <w:rsid w:val="007B38F0"/>
    <w:rsid w:val="007B3A2A"/>
    <w:rsid w:val="007B3F5F"/>
    <w:rsid w:val="007B6811"/>
    <w:rsid w:val="007B6B4A"/>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9AE"/>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E08"/>
    <w:rsid w:val="007D6F8E"/>
    <w:rsid w:val="007D716A"/>
    <w:rsid w:val="007D7663"/>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6ABD"/>
    <w:rsid w:val="007F7FBA"/>
    <w:rsid w:val="00800B26"/>
    <w:rsid w:val="0080112C"/>
    <w:rsid w:val="008013BF"/>
    <w:rsid w:val="008013DA"/>
    <w:rsid w:val="0080154C"/>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C9E"/>
    <w:rsid w:val="00840FE0"/>
    <w:rsid w:val="0084142E"/>
    <w:rsid w:val="0084161E"/>
    <w:rsid w:val="00842193"/>
    <w:rsid w:val="00842CDF"/>
    <w:rsid w:val="008435A4"/>
    <w:rsid w:val="008435DB"/>
    <w:rsid w:val="00843892"/>
    <w:rsid w:val="0084421D"/>
    <w:rsid w:val="00844434"/>
    <w:rsid w:val="00845AA5"/>
    <w:rsid w:val="008463FB"/>
    <w:rsid w:val="00847A91"/>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60D5"/>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17E2"/>
    <w:rsid w:val="00892068"/>
    <w:rsid w:val="008920F8"/>
    <w:rsid w:val="00892B95"/>
    <w:rsid w:val="008933B7"/>
    <w:rsid w:val="00893487"/>
    <w:rsid w:val="00893A65"/>
    <w:rsid w:val="00893F09"/>
    <w:rsid w:val="008947B7"/>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5E6"/>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2CB1"/>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5355"/>
    <w:rsid w:val="00926470"/>
    <w:rsid w:val="00926875"/>
    <w:rsid w:val="0092717E"/>
    <w:rsid w:val="0092742D"/>
    <w:rsid w:val="00927888"/>
    <w:rsid w:val="00927A08"/>
    <w:rsid w:val="00930D97"/>
    <w:rsid w:val="00931A1F"/>
    <w:rsid w:val="00932115"/>
    <w:rsid w:val="009321EA"/>
    <w:rsid w:val="00932D67"/>
    <w:rsid w:val="0093354D"/>
    <w:rsid w:val="0093355C"/>
    <w:rsid w:val="009335A0"/>
    <w:rsid w:val="0093396A"/>
    <w:rsid w:val="00933A58"/>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05E"/>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1D9A"/>
    <w:rsid w:val="00962791"/>
    <w:rsid w:val="009627B3"/>
    <w:rsid w:val="00963403"/>
    <w:rsid w:val="009639DF"/>
    <w:rsid w:val="009639FF"/>
    <w:rsid w:val="00963A26"/>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32D"/>
    <w:rsid w:val="009775DB"/>
    <w:rsid w:val="00981214"/>
    <w:rsid w:val="009813C4"/>
    <w:rsid w:val="00981540"/>
    <w:rsid w:val="0098244A"/>
    <w:rsid w:val="00983A27"/>
    <w:rsid w:val="00983AF5"/>
    <w:rsid w:val="00984456"/>
    <w:rsid w:val="00984BDB"/>
    <w:rsid w:val="00985291"/>
    <w:rsid w:val="009865B0"/>
    <w:rsid w:val="009873F3"/>
    <w:rsid w:val="009874C7"/>
    <w:rsid w:val="00987504"/>
    <w:rsid w:val="00987E76"/>
    <w:rsid w:val="00990375"/>
    <w:rsid w:val="0099052C"/>
    <w:rsid w:val="00990559"/>
    <w:rsid w:val="00990561"/>
    <w:rsid w:val="00990AB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45B"/>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1E"/>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14E"/>
    <w:rsid w:val="00A03791"/>
    <w:rsid w:val="00A03FEC"/>
    <w:rsid w:val="00A04202"/>
    <w:rsid w:val="00A04A90"/>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9E"/>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EA7"/>
    <w:rsid w:val="00A27FAF"/>
    <w:rsid w:val="00A3062D"/>
    <w:rsid w:val="00A3083E"/>
    <w:rsid w:val="00A30B3F"/>
    <w:rsid w:val="00A30BE3"/>
    <w:rsid w:val="00A30E33"/>
    <w:rsid w:val="00A31442"/>
    <w:rsid w:val="00A31673"/>
    <w:rsid w:val="00A31DCA"/>
    <w:rsid w:val="00A31F51"/>
    <w:rsid w:val="00A32D42"/>
    <w:rsid w:val="00A33444"/>
    <w:rsid w:val="00A33E69"/>
    <w:rsid w:val="00A34587"/>
    <w:rsid w:val="00A3469E"/>
    <w:rsid w:val="00A34DFE"/>
    <w:rsid w:val="00A35FB1"/>
    <w:rsid w:val="00A36591"/>
    <w:rsid w:val="00A36F0F"/>
    <w:rsid w:val="00A37070"/>
    <w:rsid w:val="00A37BFD"/>
    <w:rsid w:val="00A4028C"/>
    <w:rsid w:val="00A40446"/>
    <w:rsid w:val="00A4067E"/>
    <w:rsid w:val="00A40F34"/>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39F"/>
    <w:rsid w:val="00A61746"/>
    <w:rsid w:val="00A619F2"/>
    <w:rsid w:val="00A62933"/>
    <w:rsid w:val="00A63445"/>
    <w:rsid w:val="00A63D83"/>
    <w:rsid w:val="00A63EB8"/>
    <w:rsid w:val="00A64339"/>
    <w:rsid w:val="00A65307"/>
    <w:rsid w:val="00A65C38"/>
    <w:rsid w:val="00A6609C"/>
    <w:rsid w:val="00A660E4"/>
    <w:rsid w:val="00A66431"/>
    <w:rsid w:val="00A665F1"/>
    <w:rsid w:val="00A66E37"/>
    <w:rsid w:val="00A6756D"/>
    <w:rsid w:val="00A677CD"/>
    <w:rsid w:val="00A67EAC"/>
    <w:rsid w:val="00A7010C"/>
    <w:rsid w:val="00A70355"/>
    <w:rsid w:val="00A71173"/>
    <w:rsid w:val="00A7178B"/>
    <w:rsid w:val="00A71BBC"/>
    <w:rsid w:val="00A71EFF"/>
    <w:rsid w:val="00A731B5"/>
    <w:rsid w:val="00A738F6"/>
    <w:rsid w:val="00A73D0B"/>
    <w:rsid w:val="00A74478"/>
    <w:rsid w:val="00A747D4"/>
    <w:rsid w:val="00A74AC9"/>
    <w:rsid w:val="00A74B2F"/>
    <w:rsid w:val="00A74D0E"/>
    <w:rsid w:val="00A75242"/>
    <w:rsid w:val="00A76200"/>
    <w:rsid w:val="00A766CB"/>
    <w:rsid w:val="00A76C15"/>
    <w:rsid w:val="00A772DB"/>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1DCA"/>
    <w:rsid w:val="00AB2618"/>
    <w:rsid w:val="00AB2648"/>
    <w:rsid w:val="00AB2E1E"/>
    <w:rsid w:val="00AB2F8A"/>
    <w:rsid w:val="00AB3267"/>
    <w:rsid w:val="00AB3FFE"/>
    <w:rsid w:val="00AB4EAB"/>
    <w:rsid w:val="00AB54C3"/>
    <w:rsid w:val="00AB5AF2"/>
    <w:rsid w:val="00AB5D5B"/>
    <w:rsid w:val="00AB5E50"/>
    <w:rsid w:val="00AB620C"/>
    <w:rsid w:val="00AB64C0"/>
    <w:rsid w:val="00AB65DB"/>
    <w:rsid w:val="00AB7629"/>
    <w:rsid w:val="00AB77E2"/>
    <w:rsid w:val="00AB7D2E"/>
    <w:rsid w:val="00AC007A"/>
    <w:rsid w:val="00AC0541"/>
    <w:rsid w:val="00AC082E"/>
    <w:rsid w:val="00AC1C96"/>
    <w:rsid w:val="00AC2B65"/>
    <w:rsid w:val="00AC309E"/>
    <w:rsid w:val="00AC30D5"/>
    <w:rsid w:val="00AC3B57"/>
    <w:rsid w:val="00AC3F2F"/>
    <w:rsid w:val="00AC4EAF"/>
    <w:rsid w:val="00AC5807"/>
    <w:rsid w:val="00AC6523"/>
    <w:rsid w:val="00AC73D0"/>
    <w:rsid w:val="00AC743C"/>
    <w:rsid w:val="00AC7A2E"/>
    <w:rsid w:val="00AD0BEB"/>
    <w:rsid w:val="00AD1066"/>
    <w:rsid w:val="00AD1BFE"/>
    <w:rsid w:val="00AD1CBA"/>
    <w:rsid w:val="00AD2081"/>
    <w:rsid w:val="00AD279E"/>
    <w:rsid w:val="00AD305B"/>
    <w:rsid w:val="00AD34C9"/>
    <w:rsid w:val="00AD3AA4"/>
    <w:rsid w:val="00AD522C"/>
    <w:rsid w:val="00AD5625"/>
    <w:rsid w:val="00AD5D68"/>
    <w:rsid w:val="00AD6738"/>
    <w:rsid w:val="00AD7B20"/>
    <w:rsid w:val="00AD7D93"/>
    <w:rsid w:val="00AE00B8"/>
    <w:rsid w:val="00AE0514"/>
    <w:rsid w:val="00AE1606"/>
    <w:rsid w:val="00AE1DA9"/>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6175"/>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3DF2"/>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37A6D"/>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BBB"/>
    <w:rsid w:val="00B51D9F"/>
    <w:rsid w:val="00B5219E"/>
    <w:rsid w:val="00B52987"/>
    <w:rsid w:val="00B52C16"/>
    <w:rsid w:val="00B5319F"/>
    <w:rsid w:val="00B5353D"/>
    <w:rsid w:val="00B53B93"/>
    <w:rsid w:val="00B53D73"/>
    <w:rsid w:val="00B53FF9"/>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6FA8"/>
    <w:rsid w:val="00B77FA6"/>
    <w:rsid w:val="00B8038B"/>
    <w:rsid w:val="00B81AD3"/>
    <w:rsid w:val="00B843BE"/>
    <w:rsid w:val="00B846F2"/>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744"/>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583"/>
    <w:rsid w:val="00BC0BAC"/>
    <w:rsid w:val="00BC1555"/>
    <w:rsid w:val="00BC15AF"/>
    <w:rsid w:val="00BC1804"/>
    <w:rsid w:val="00BC2255"/>
    <w:rsid w:val="00BC256B"/>
    <w:rsid w:val="00BC2E4D"/>
    <w:rsid w:val="00BC354F"/>
    <w:rsid w:val="00BC3E66"/>
    <w:rsid w:val="00BC4594"/>
    <w:rsid w:val="00BC50BB"/>
    <w:rsid w:val="00BC54CA"/>
    <w:rsid w:val="00BC5779"/>
    <w:rsid w:val="00BC5D2F"/>
    <w:rsid w:val="00BC654F"/>
    <w:rsid w:val="00BC6807"/>
    <w:rsid w:val="00BC6E1C"/>
    <w:rsid w:val="00BC6EE1"/>
    <w:rsid w:val="00BC6FA9"/>
    <w:rsid w:val="00BC723A"/>
    <w:rsid w:val="00BD0588"/>
    <w:rsid w:val="00BD06B1"/>
    <w:rsid w:val="00BD0D0A"/>
    <w:rsid w:val="00BD1377"/>
    <w:rsid w:val="00BD16E0"/>
    <w:rsid w:val="00BD18AF"/>
    <w:rsid w:val="00BD24F2"/>
    <w:rsid w:val="00BD2920"/>
    <w:rsid w:val="00BD3389"/>
    <w:rsid w:val="00BD3B55"/>
    <w:rsid w:val="00BD3F93"/>
    <w:rsid w:val="00BD438D"/>
    <w:rsid w:val="00BD45F5"/>
    <w:rsid w:val="00BD4817"/>
    <w:rsid w:val="00BD4B37"/>
    <w:rsid w:val="00BD50E7"/>
    <w:rsid w:val="00BD572E"/>
    <w:rsid w:val="00BD5F94"/>
    <w:rsid w:val="00BD65FB"/>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26CF"/>
    <w:rsid w:val="00C132F1"/>
    <w:rsid w:val="00C135B1"/>
    <w:rsid w:val="00C13896"/>
    <w:rsid w:val="00C13B79"/>
    <w:rsid w:val="00C14561"/>
    <w:rsid w:val="00C14A30"/>
    <w:rsid w:val="00C14F1A"/>
    <w:rsid w:val="00C156C3"/>
    <w:rsid w:val="00C15BC3"/>
    <w:rsid w:val="00C15C0B"/>
    <w:rsid w:val="00C16602"/>
    <w:rsid w:val="00C16F3F"/>
    <w:rsid w:val="00C17414"/>
    <w:rsid w:val="00C1789F"/>
    <w:rsid w:val="00C207A1"/>
    <w:rsid w:val="00C21394"/>
    <w:rsid w:val="00C2151D"/>
    <w:rsid w:val="00C22421"/>
    <w:rsid w:val="00C231A0"/>
    <w:rsid w:val="00C232E0"/>
    <w:rsid w:val="00C23B1B"/>
    <w:rsid w:val="00C23D48"/>
    <w:rsid w:val="00C23F1D"/>
    <w:rsid w:val="00C24256"/>
    <w:rsid w:val="00C2434E"/>
    <w:rsid w:val="00C24CA6"/>
    <w:rsid w:val="00C26B4D"/>
    <w:rsid w:val="00C26CF7"/>
    <w:rsid w:val="00C2792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59B4"/>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010"/>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76A1B"/>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3E88"/>
    <w:rsid w:val="00C84419"/>
    <w:rsid w:val="00C84C67"/>
    <w:rsid w:val="00C85FFA"/>
    <w:rsid w:val="00C861E9"/>
    <w:rsid w:val="00C864DC"/>
    <w:rsid w:val="00C86AB3"/>
    <w:rsid w:val="00C8738E"/>
    <w:rsid w:val="00C90796"/>
    <w:rsid w:val="00C90AA2"/>
    <w:rsid w:val="00C90BCA"/>
    <w:rsid w:val="00C90D3E"/>
    <w:rsid w:val="00C9153B"/>
    <w:rsid w:val="00C91F69"/>
    <w:rsid w:val="00C926E6"/>
    <w:rsid w:val="00C94323"/>
    <w:rsid w:val="00C94AA4"/>
    <w:rsid w:val="00C967F5"/>
    <w:rsid w:val="00C970BB"/>
    <w:rsid w:val="00C978AF"/>
    <w:rsid w:val="00C97ABE"/>
    <w:rsid w:val="00CA0015"/>
    <w:rsid w:val="00CA0668"/>
    <w:rsid w:val="00CA073A"/>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521C"/>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E42"/>
    <w:rsid w:val="00CB5F66"/>
    <w:rsid w:val="00CB68EF"/>
    <w:rsid w:val="00CB7572"/>
    <w:rsid w:val="00CB759C"/>
    <w:rsid w:val="00CB79A4"/>
    <w:rsid w:val="00CC0326"/>
    <w:rsid w:val="00CC041F"/>
    <w:rsid w:val="00CC0A8D"/>
    <w:rsid w:val="00CC19DC"/>
    <w:rsid w:val="00CC28E2"/>
    <w:rsid w:val="00CC3BAC"/>
    <w:rsid w:val="00CC4071"/>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6C23"/>
    <w:rsid w:val="00CD6CDA"/>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343"/>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073DC"/>
    <w:rsid w:val="00D10298"/>
    <w:rsid w:val="00D104E6"/>
    <w:rsid w:val="00D10D06"/>
    <w:rsid w:val="00D11611"/>
    <w:rsid w:val="00D11703"/>
    <w:rsid w:val="00D12548"/>
    <w:rsid w:val="00D132BC"/>
    <w:rsid w:val="00D13662"/>
    <w:rsid w:val="00D13E20"/>
    <w:rsid w:val="00D14F1E"/>
    <w:rsid w:val="00D14FAA"/>
    <w:rsid w:val="00D150B0"/>
    <w:rsid w:val="00D15272"/>
    <w:rsid w:val="00D161B8"/>
    <w:rsid w:val="00D17258"/>
    <w:rsid w:val="00D17EF9"/>
    <w:rsid w:val="00D21019"/>
    <w:rsid w:val="00D21796"/>
    <w:rsid w:val="00D219A5"/>
    <w:rsid w:val="00D21AD1"/>
    <w:rsid w:val="00D21E30"/>
    <w:rsid w:val="00D22357"/>
    <w:rsid w:val="00D22464"/>
    <w:rsid w:val="00D22B3B"/>
    <w:rsid w:val="00D22CBB"/>
    <w:rsid w:val="00D23C17"/>
    <w:rsid w:val="00D23E36"/>
    <w:rsid w:val="00D24392"/>
    <w:rsid w:val="00D24CB5"/>
    <w:rsid w:val="00D25A2A"/>
    <w:rsid w:val="00D25FBF"/>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7C6"/>
    <w:rsid w:val="00D32870"/>
    <w:rsid w:val="00D32DD8"/>
    <w:rsid w:val="00D32F51"/>
    <w:rsid w:val="00D3345E"/>
    <w:rsid w:val="00D33481"/>
    <w:rsid w:val="00D334B6"/>
    <w:rsid w:val="00D3423E"/>
    <w:rsid w:val="00D3436F"/>
    <w:rsid w:val="00D350D5"/>
    <w:rsid w:val="00D356C3"/>
    <w:rsid w:val="00D359EB"/>
    <w:rsid w:val="00D35B5A"/>
    <w:rsid w:val="00D362DB"/>
    <w:rsid w:val="00D36D97"/>
    <w:rsid w:val="00D378D5"/>
    <w:rsid w:val="00D411B6"/>
    <w:rsid w:val="00D4164A"/>
    <w:rsid w:val="00D41AE8"/>
    <w:rsid w:val="00D41DE8"/>
    <w:rsid w:val="00D41F7D"/>
    <w:rsid w:val="00D42D33"/>
    <w:rsid w:val="00D42E80"/>
    <w:rsid w:val="00D433D6"/>
    <w:rsid w:val="00D43420"/>
    <w:rsid w:val="00D44829"/>
    <w:rsid w:val="00D4557B"/>
    <w:rsid w:val="00D463EA"/>
    <w:rsid w:val="00D46D5B"/>
    <w:rsid w:val="00D46EC1"/>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A88"/>
    <w:rsid w:val="00D61D87"/>
    <w:rsid w:val="00D62855"/>
    <w:rsid w:val="00D62A25"/>
    <w:rsid w:val="00D62C0F"/>
    <w:rsid w:val="00D63151"/>
    <w:rsid w:val="00D63D97"/>
    <w:rsid w:val="00D659B3"/>
    <w:rsid w:val="00D65BF2"/>
    <w:rsid w:val="00D65E4E"/>
    <w:rsid w:val="00D65EBA"/>
    <w:rsid w:val="00D70ABA"/>
    <w:rsid w:val="00D710BC"/>
    <w:rsid w:val="00D71259"/>
    <w:rsid w:val="00D714FF"/>
    <w:rsid w:val="00D7152D"/>
    <w:rsid w:val="00D724E7"/>
    <w:rsid w:val="00D7354F"/>
    <w:rsid w:val="00D7435F"/>
    <w:rsid w:val="00D7436B"/>
    <w:rsid w:val="00D746A9"/>
    <w:rsid w:val="00D74CCE"/>
    <w:rsid w:val="00D7504A"/>
    <w:rsid w:val="00D758CA"/>
    <w:rsid w:val="00D75F27"/>
    <w:rsid w:val="00D760CA"/>
    <w:rsid w:val="00D76453"/>
    <w:rsid w:val="00D76BBA"/>
    <w:rsid w:val="00D770E9"/>
    <w:rsid w:val="00D7728D"/>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2A8"/>
    <w:rsid w:val="00DA3EA6"/>
    <w:rsid w:val="00DA3F9C"/>
    <w:rsid w:val="00DA41B1"/>
    <w:rsid w:val="00DA4643"/>
    <w:rsid w:val="00DA5930"/>
    <w:rsid w:val="00DA5D3D"/>
    <w:rsid w:val="00DA5E55"/>
    <w:rsid w:val="00DA687B"/>
    <w:rsid w:val="00DA6C97"/>
    <w:rsid w:val="00DB007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5FC9"/>
    <w:rsid w:val="00DC619D"/>
    <w:rsid w:val="00DC64B5"/>
    <w:rsid w:val="00DC64D2"/>
    <w:rsid w:val="00DC66CD"/>
    <w:rsid w:val="00DC6FEB"/>
    <w:rsid w:val="00DC769E"/>
    <w:rsid w:val="00DC7CFF"/>
    <w:rsid w:val="00DD0158"/>
    <w:rsid w:val="00DD0737"/>
    <w:rsid w:val="00DD0FED"/>
    <w:rsid w:val="00DD1087"/>
    <w:rsid w:val="00DD2498"/>
    <w:rsid w:val="00DD27B0"/>
    <w:rsid w:val="00DD322C"/>
    <w:rsid w:val="00DD3E3D"/>
    <w:rsid w:val="00DD41E4"/>
    <w:rsid w:val="00DD4E67"/>
    <w:rsid w:val="00DD4F48"/>
    <w:rsid w:val="00DD51F0"/>
    <w:rsid w:val="00DD559B"/>
    <w:rsid w:val="00DD56AA"/>
    <w:rsid w:val="00DD5CF9"/>
    <w:rsid w:val="00DD66E7"/>
    <w:rsid w:val="00DD6FDA"/>
    <w:rsid w:val="00DE06C5"/>
    <w:rsid w:val="00DE1323"/>
    <w:rsid w:val="00DE134D"/>
    <w:rsid w:val="00DE161C"/>
    <w:rsid w:val="00DE1D22"/>
    <w:rsid w:val="00DE1E3B"/>
    <w:rsid w:val="00DE26E4"/>
    <w:rsid w:val="00DE2A41"/>
    <w:rsid w:val="00DE3538"/>
    <w:rsid w:val="00DE3C28"/>
    <w:rsid w:val="00DE5B89"/>
    <w:rsid w:val="00DE65EA"/>
    <w:rsid w:val="00DE7706"/>
    <w:rsid w:val="00DE7753"/>
    <w:rsid w:val="00DE78BA"/>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B9F"/>
    <w:rsid w:val="00E02F60"/>
    <w:rsid w:val="00E040F0"/>
    <w:rsid w:val="00E04589"/>
    <w:rsid w:val="00E045AE"/>
    <w:rsid w:val="00E046C2"/>
    <w:rsid w:val="00E04FA9"/>
    <w:rsid w:val="00E052F3"/>
    <w:rsid w:val="00E05F32"/>
    <w:rsid w:val="00E05FDF"/>
    <w:rsid w:val="00E06E9D"/>
    <w:rsid w:val="00E070E6"/>
    <w:rsid w:val="00E10031"/>
    <w:rsid w:val="00E10991"/>
    <w:rsid w:val="00E10BB7"/>
    <w:rsid w:val="00E11D9C"/>
    <w:rsid w:val="00E123CE"/>
    <w:rsid w:val="00E12F7E"/>
    <w:rsid w:val="00E1385B"/>
    <w:rsid w:val="00E141C7"/>
    <w:rsid w:val="00E14672"/>
    <w:rsid w:val="00E153F0"/>
    <w:rsid w:val="00E161F1"/>
    <w:rsid w:val="00E1745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A3F"/>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D86"/>
    <w:rsid w:val="00E44EAB"/>
    <w:rsid w:val="00E44FCE"/>
    <w:rsid w:val="00E45007"/>
    <w:rsid w:val="00E45ACA"/>
    <w:rsid w:val="00E45C7F"/>
    <w:rsid w:val="00E45EE8"/>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CFF"/>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77F89"/>
    <w:rsid w:val="00E805B6"/>
    <w:rsid w:val="00E8071D"/>
    <w:rsid w:val="00E81D32"/>
    <w:rsid w:val="00E81D4D"/>
    <w:rsid w:val="00E84171"/>
    <w:rsid w:val="00E8425F"/>
    <w:rsid w:val="00E85A49"/>
    <w:rsid w:val="00E861BF"/>
    <w:rsid w:val="00E8719E"/>
    <w:rsid w:val="00E87574"/>
    <w:rsid w:val="00E90C53"/>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02B"/>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060"/>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126"/>
    <w:rsid w:val="00F01D1E"/>
    <w:rsid w:val="00F02639"/>
    <w:rsid w:val="00F02F00"/>
    <w:rsid w:val="00F04430"/>
    <w:rsid w:val="00F04AA1"/>
    <w:rsid w:val="00F04FC3"/>
    <w:rsid w:val="00F06F30"/>
    <w:rsid w:val="00F0759D"/>
    <w:rsid w:val="00F07C5B"/>
    <w:rsid w:val="00F102AB"/>
    <w:rsid w:val="00F11794"/>
    <w:rsid w:val="00F11AC7"/>
    <w:rsid w:val="00F11D9C"/>
    <w:rsid w:val="00F11E5A"/>
    <w:rsid w:val="00F1221A"/>
    <w:rsid w:val="00F125C4"/>
    <w:rsid w:val="00F12D9A"/>
    <w:rsid w:val="00F12F88"/>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1A7A"/>
    <w:rsid w:val="00F32128"/>
    <w:rsid w:val="00F325A7"/>
    <w:rsid w:val="00F329B2"/>
    <w:rsid w:val="00F331AD"/>
    <w:rsid w:val="00F332DF"/>
    <w:rsid w:val="00F333A9"/>
    <w:rsid w:val="00F33976"/>
    <w:rsid w:val="00F339E3"/>
    <w:rsid w:val="00F34417"/>
    <w:rsid w:val="00F35993"/>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C90"/>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5F1"/>
    <w:rsid w:val="00F70632"/>
    <w:rsid w:val="00F70E55"/>
    <w:rsid w:val="00F71183"/>
    <w:rsid w:val="00F71F29"/>
    <w:rsid w:val="00F724C2"/>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2A8"/>
    <w:rsid w:val="00F83409"/>
    <w:rsid w:val="00F839B3"/>
    <w:rsid w:val="00F83B76"/>
    <w:rsid w:val="00F83E0A"/>
    <w:rsid w:val="00F8462A"/>
    <w:rsid w:val="00F855BB"/>
    <w:rsid w:val="00F85DFC"/>
    <w:rsid w:val="00F85F62"/>
    <w:rsid w:val="00F86162"/>
    <w:rsid w:val="00F86ED5"/>
    <w:rsid w:val="00F871C2"/>
    <w:rsid w:val="00F87FD4"/>
    <w:rsid w:val="00F914CF"/>
    <w:rsid w:val="00F91547"/>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161B"/>
    <w:rsid w:val="00FA1A4C"/>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0FA"/>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97B"/>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00DD4"/>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qFormat/>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uiPriority w:val="99"/>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qForma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qFormat/>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uiPriority w:val="99"/>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uiPriority w:val="99"/>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uiPriority w:val="99"/>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uiPriority w:val="99"/>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D4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D46EC1"/>
    <w:rPr>
      <w:rFonts w:ascii="Courier New" w:hAnsi="Courier New" w:cs="Courier New"/>
      <w:lang w:val="en-US" w:eastAsia="en-US" w:bidi="ar-SA"/>
    </w:rPr>
  </w:style>
  <w:style w:type="paragraph" w:customStyle="1" w:styleId="AutoCorrect">
    <w:name w:val="AutoCorrect"/>
    <w:rsid w:val="00493CEB"/>
    <w:rPr>
      <w:sz w:val="24"/>
      <w:szCs w:val="24"/>
      <w:lang w:val="en-US" w:eastAsia="en-US" w:bidi="ar-SA"/>
    </w:rPr>
  </w:style>
  <w:style w:type="paragraph" w:customStyle="1" w:styleId="msonormal0">
    <w:name w:val="msonormal"/>
    <w:basedOn w:val="Normal"/>
    <w:rsid w:val="001E6447"/>
    <w:pPr>
      <w:spacing w:before="100" w:beforeAutospacing="1" w:after="100" w:afterAutospacing="1"/>
    </w:pPr>
    <w:rPr>
      <w:lang w:val="en-US" w:eastAsia="en-US" w:bidi="ar-SA"/>
    </w:rPr>
  </w:style>
  <w:style w:type="paragraph" w:customStyle="1" w:styleId="xl124">
    <w:name w:val="xl12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25">
    <w:name w:val="xl12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6">
    <w:name w:val="xl126"/>
    <w:basedOn w:val="Normal"/>
    <w:rsid w:val="001E6447"/>
    <w:pPr>
      <w:spacing w:before="100" w:beforeAutospacing="1" w:after="100" w:afterAutospacing="1"/>
    </w:pPr>
    <w:rPr>
      <w:sz w:val="18"/>
      <w:szCs w:val="18"/>
      <w:lang w:val="en-US" w:eastAsia="en-US" w:bidi="ar-SA"/>
    </w:rPr>
  </w:style>
  <w:style w:type="paragraph" w:customStyle="1" w:styleId="xl127">
    <w:name w:val="xl12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28">
    <w:name w:val="xl128"/>
    <w:basedOn w:val="Normal"/>
    <w:rsid w:val="001E6447"/>
    <w:pPr>
      <w:spacing w:before="100" w:beforeAutospacing="1" w:after="100" w:afterAutospacing="1"/>
      <w:jc w:val="center"/>
    </w:pPr>
    <w:rPr>
      <w:sz w:val="18"/>
      <w:szCs w:val="18"/>
      <w:lang w:val="en-US" w:eastAsia="en-US" w:bidi="ar-SA"/>
    </w:rPr>
  </w:style>
  <w:style w:type="paragraph" w:customStyle="1" w:styleId="xl129">
    <w:name w:val="xl12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30">
    <w:name w:val="xl130"/>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31">
    <w:name w:val="xl131"/>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2">
    <w:name w:val="xl13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33">
    <w:name w:val="xl133"/>
    <w:basedOn w:val="Normal"/>
    <w:rsid w:val="001E6447"/>
    <w:pPr>
      <w:spacing w:before="100" w:beforeAutospacing="1" w:after="100" w:afterAutospacing="1"/>
      <w:jc w:val="center"/>
      <w:textAlignment w:val="center"/>
    </w:pPr>
    <w:rPr>
      <w:sz w:val="18"/>
      <w:szCs w:val="18"/>
      <w:lang w:val="en-US" w:eastAsia="en-US" w:bidi="ar-SA"/>
    </w:rPr>
  </w:style>
  <w:style w:type="paragraph" w:customStyle="1" w:styleId="xl134">
    <w:name w:val="xl13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35">
    <w:name w:val="xl135"/>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6">
    <w:name w:val="xl136"/>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37">
    <w:name w:val="xl13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en-US" w:eastAsia="en-US" w:bidi="ar-SA"/>
    </w:rPr>
  </w:style>
  <w:style w:type="paragraph" w:customStyle="1" w:styleId="xl138">
    <w:name w:val="xl138"/>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39">
    <w:name w:val="xl13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0">
    <w:name w:val="xl14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1">
    <w:name w:val="xl14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2">
    <w:name w:val="xl14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43">
    <w:name w:val="xl143"/>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lang w:val="en-US" w:eastAsia="en-US" w:bidi="ar-SA"/>
    </w:rPr>
  </w:style>
  <w:style w:type="paragraph" w:customStyle="1" w:styleId="xl144">
    <w:name w:val="xl144"/>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45">
    <w:name w:val="xl14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lang w:val="en-US" w:eastAsia="en-US" w:bidi="ar-SA"/>
    </w:rPr>
  </w:style>
  <w:style w:type="paragraph" w:customStyle="1" w:styleId="xl146">
    <w:name w:val="xl14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lang w:val="en-US" w:eastAsia="en-US" w:bidi="ar-SA"/>
    </w:rPr>
  </w:style>
  <w:style w:type="paragraph" w:customStyle="1" w:styleId="xl147">
    <w:name w:val="xl14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lang w:val="en-US" w:eastAsia="en-US" w:bidi="ar-SA"/>
    </w:rPr>
  </w:style>
  <w:style w:type="paragraph" w:customStyle="1" w:styleId="xl148">
    <w:name w:val="xl14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49">
    <w:name w:val="xl14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lang w:val="en-US" w:eastAsia="en-US" w:bidi="ar-SA"/>
    </w:rPr>
  </w:style>
  <w:style w:type="paragraph" w:customStyle="1" w:styleId="xl150">
    <w:name w:val="xl15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1">
    <w:name w:val="xl15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2">
    <w:name w:val="xl15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53">
    <w:name w:val="xl15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4">
    <w:name w:val="xl15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55">
    <w:name w:val="xl15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56">
    <w:name w:val="xl15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57">
    <w:name w:val="xl157"/>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8">
    <w:name w:val="xl158"/>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59">
    <w:name w:val="xl15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60">
    <w:name w:val="xl16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61">
    <w:name w:val="xl16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62">
    <w:name w:val="xl16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3">
    <w:name w:val="xl16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64">
    <w:name w:val="xl16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165">
    <w:name w:val="xl16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6">
    <w:name w:val="xl16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67">
    <w:name w:val="xl16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8">
    <w:name w:val="xl16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69">
    <w:name w:val="xl169"/>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1">
    <w:name w:val="xl171"/>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2">
    <w:name w:val="xl17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173">
    <w:name w:val="xl173"/>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174">
    <w:name w:val="xl174"/>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75">
    <w:name w:val="xl17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6">
    <w:name w:val="xl17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7">
    <w:name w:val="xl17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8">
    <w:name w:val="xl17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79">
    <w:name w:val="xl17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0">
    <w:name w:val="xl18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amian Condensed" w:hAnsi="Aramian Condensed"/>
      <w:sz w:val="16"/>
      <w:szCs w:val="16"/>
      <w:lang w:val="en-US" w:eastAsia="en-US" w:bidi="ar-SA"/>
    </w:rPr>
  </w:style>
  <w:style w:type="paragraph" w:customStyle="1" w:styleId="xl181">
    <w:name w:val="xl181"/>
    <w:basedOn w:val="Normal"/>
    <w:rsid w:val="001E6447"/>
    <w:pPr>
      <w:spacing w:before="100" w:beforeAutospacing="1" w:after="100" w:afterAutospacing="1"/>
      <w:textAlignment w:val="center"/>
    </w:pPr>
    <w:rPr>
      <w:sz w:val="18"/>
      <w:szCs w:val="18"/>
      <w:lang w:val="en-US" w:eastAsia="en-US" w:bidi="ar-SA"/>
    </w:rPr>
  </w:style>
  <w:style w:type="paragraph" w:customStyle="1" w:styleId="xl182">
    <w:name w:val="xl182"/>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83">
    <w:name w:val="xl183"/>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lang w:val="en-US" w:eastAsia="en-US" w:bidi="ar-SA"/>
    </w:rPr>
  </w:style>
  <w:style w:type="paragraph" w:customStyle="1" w:styleId="xl184">
    <w:name w:val="xl184"/>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5">
    <w:name w:val="xl185"/>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86">
    <w:name w:val="xl186"/>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87">
    <w:name w:val="xl18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8">
    <w:name w:val="xl18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89">
    <w:name w:val="xl189"/>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0">
    <w:name w:val="xl190"/>
    <w:basedOn w:val="Normal"/>
    <w:rsid w:val="001E644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lang w:val="en-US" w:eastAsia="en-US" w:bidi="ar-SA"/>
    </w:rPr>
  </w:style>
  <w:style w:type="paragraph" w:customStyle="1" w:styleId="xl191">
    <w:name w:val="xl191"/>
    <w:basedOn w:val="Normal"/>
    <w:rsid w:val="001E6447"/>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2">
    <w:name w:val="xl192"/>
    <w:basedOn w:val="Normal"/>
    <w:rsid w:val="001E6447"/>
    <w:pPr>
      <w:pBdr>
        <w:left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3">
    <w:name w:val="xl193"/>
    <w:basedOn w:val="Normal"/>
    <w:rsid w:val="001E6447"/>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94">
    <w:name w:val="xl19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5">
    <w:name w:val="xl19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6">
    <w:name w:val="xl19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97">
    <w:name w:val="xl19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8">
    <w:name w:val="xl19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99">
    <w:name w:val="xl199"/>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0">
    <w:name w:val="xl200"/>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1">
    <w:name w:val="xl201"/>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02">
    <w:name w:val="xl202"/>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3">
    <w:name w:val="xl203"/>
    <w:basedOn w:val="Normal"/>
    <w:rsid w:val="001E6447"/>
    <w:pPr>
      <w:pBdr>
        <w:left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4">
    <w:name w:val="xl204"/>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5">
    <w:name w:val="xl205"/>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6">
    <w:name w:val="xl206"/>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7">
    <w:name w:val="xl207"/>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08">
    <w:name w:val="xl208"/>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09">
    <w:name w:val="xl209"/>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0">
    <w:name w:val="xl210"/>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1">
    <w:name w:val="xl211"/>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212">
    <w:name w:val="xl212"/>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3">
    <w:name w:val="xl213"/>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4">
    <w:name w:val="xl21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5">
    <w:name w:val="xl21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6">
    <w:name w:val="xl21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217">
    <w:name w:val="xl217"/>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18">
    <w:name w:val="xl218"/>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19">
    <w:name w:val="xl219"/>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0">
    <w:name w:val="xl220"/>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21">
    <w:name w:val="xl221"/>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2">
    <w:name w:val="xl222"/>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3">
    <w:name w:val="xl223"/>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224">
    <w:name w:val="xl224"/>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5">
    <w:name w:val="xl225"/>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6">
    <w:name w:val="xl226"/>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7">
    <w:name w:val="xl227"/>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8">
    <w:name w:val="xl228"/>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29">
    <w:name w:val="xl229"/>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230">
    <w:name w:val="xl230"/>
    <w:basedOn w:val="Normal"/>
    <w:rsid w:val="001E644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231">
    <w:name w:val="xl231"/>
    <w:basedOn w:val="Normal"/>
    <w:rsid w:val="001E644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2">
    <w:name w:val="xl232"/>
    <w:basedOn w:val="Normal"/>
    <w:rsid w:val="001E6447"/>
    <w:pPr>
      <w:pBdr>
        <w:left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233">
    <w:name w:val="xl233"/>
    <w:basedOn w:val="Normal"/>
    <w:rsid w:val="001E644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6">
    <w:name w:val="xl7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sz w:val="18"/>
      <w:szCs w:val="18"/>
      <w:lang w:val="en-US" w:eastAsia="en-US" w:bidi="ar-SA"/>
    </w:rPr>
  </w:style>
  <w:style w:type="paragraph" w:customStyle="1" w:styleId="xl77">
    <w:name w:val="xl77"/>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78">
    <w:name w:val="xl78"/>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79">
    <w:name w:val="xl7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80">
    <w:name w:val="xl8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81">
    <w:name w:val="xl8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82">
    <w:name w:val="xl8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83">
    <w:name w:val="xl8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84">
    <w:name w:val="xl8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85">
    <w:name w:val="xl8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86">
    <w:name w:val="xl86"/>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7">
    <w:name w:val="xl8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88">
    <w:name w:val="xl88"/>
    <w:basedOn w:val="Normal"/>
    <w:rsid w:val="00132AFD"/>
    <w:pPr>
      <w:spacing w:before="100" w:beforeAutospacing="1" w:after="100" w:afterAutospacing="1"/>
      <w:jc w:val="center"/>
      <w:textAlignment w:val="center"/>
    </w:pPr>
    <w:rPr>
      <w:sz w:val="18"/>
      <w:szCs w:val="18"/>
      <w:lang w:val="en-US" w:eastAsia="en-US" w:bidi="ar-SA"/>
    </w:rPr>
  </w:style>
  <w:style w:type="paragraph" w:customStyle="1" w:styleId="xl89">
    <w:name w:val="xl8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90">
    <w:name w:val="xl9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1">
    <w:name w:val="xl9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2">
    <w:name w:val="xl9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8"/>
      <w:szCs w:val="18"/>
      <w:lang w:val="en-US" w:eastAsia="en-US" w:bidi="ar-SA"/>
    </w:rPr>
  </w:style>
  <w:style w:type="paragraph" w:customStyle="1" w:styleId="xl93">
    <w:name w:val="xl9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20"/>
      <w:szCs w:val="20"/>
      <w:lang w:val="en-US" w:eastAsia="en-US" w:bidi="ar-SA"/>
    </w:rPr>
  </w:style>
  <w:style w:type="paragraph" w:customStyle="1" w:styleId="xl94">
    <w:name w:val="xl9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5">
    <w:name w:val="xl9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96">
    <w:name w:val="xl96"/>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97">
    <w:name w:val="xl9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en-US" w:eastAsia="en-US" w:bidi="ar-SA"/>
    </w:rPr>
  </w:style>
  <w:style w:type="paragraph" w:customStyle="1" w:styleId="xl98">
    <w:name w:val="xl98"/>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99">
    <w:name w:val="xl99"/>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0">
    <w:name w:val="xl10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1">
    <w:name w:val="xl10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en-US" w:eastAsia="en-US" w:bidi="ar-SA"/>
    </w:rPr>
  </w:style>
  <w:style w:type="paragraph" w:customStyle="1" w:styleId="xl102">
    <w:name w:val="xl10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3">
    <w:name w:val="xl10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4">
    <w:name w:val="xl10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lang w:val="en-US" w:eastAsia="en-US" w:bidi="ar-SA"/>
    </w:rPr>
  </w:style>
  <w:style w:type="paragraph" w:customStyle="1" w:styleId="xl105">
    <w:name w:val="xl105"/>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6">
    <w:name w:val="xl10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07">
    <w:name w:val="xl107"/>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08">
    <w:name w:val="xl108"/>
    <w:basedOn w:val="Normal"/>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09">
    <w:name w:val="xl109"/>
    <w:basedOn w:val="Normal"/>
    <w:rsid w:val="00132AF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20"/>
      <w:szCs w:val="20"/>
      <w:lang w:val="en-US" w:eastAsia="en-US" w:bidi="ar-SA"/>
    </w:rPr>
  </w:style>
  <w:style w:type="paragraph" w:customStyle="1" w:styleId="xl110">
    <w:name w:val="xl11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1">
    <w:name w:val="xl11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2">
    <w:name w:val="xl11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3">
    <w:name w:val="xl113"/>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8"/>
      <w:szCs w:val="18"/>
      <w:lang w:val="en-US" w:eastAsia="en-US" w:bidi="ar-SA"/>
    </w:rPr>
  </w:style>
  <w:style w:type="paragraph" w:customStyle="1" w:styleId="xl114">
    <w:name w:val="xl114"/>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5">
    <w:name w:val="xl115"/>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8"/>
      <w:szCs w:val="18"/>
      <w:lang w:val="en-US" w:eastAsia="en-US" w:bidi="ar-SA"/>
    </w:rPr>
  </w:style>
  <w:style w:type="paragraph" w:customStyle="1" w:styleId="xl116">
    <w:name w:val="xl116"/>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en-US" w:eastAsia="en-US" w:bidi="ar-SA"/>
    </w:rPr>
  </w:style>
  <w:style w:type="paragraph" w:customStyle="1" w:styleId="xl117">
    <w:name w:val="xl117"/>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8">
    <w:name w:val="xl118"/>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en-US" w:eastAsia="en-US" w:bidi="ar-SA"/>
    </w:rPr>
  </w:style>
  <w:style w:type="paragraph" w:customStyle="1" w:styleId="xl119">
    <w:name w:val="xl119"/>
    <w:basedOn w:val="Normal"/>
    <w:rsid w:val="00132AF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en-US" w:eastAsia="en-US" w:bidi="ar-SA"/>
    </w:rPr>
  </w:style>
  <w:style w:type="paragraph" w:customStyle="1" w:styleId="xl120">
    <w:name w:val="xl120"/>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1">
    <w:name w:val="xl121"/>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lang w:val="en-US" w:eastAsia="en-US" w:bidi="ar-SA"/>
    </w:rPr>
  </w:style>
  <w:style w:type="paragraph" w:customStyle="1" w:styleId="xl122">
    <w:name w:val="xl122"/>
    <w:basedOn w:val="Normal"/>
    <w:rsid w:val="00132AF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18"/>
      <w:szCs w:val="18"/>
      <w:lang w:val="en-US" w:eastAsia="en-US" w:bidi="ar-SA"/>
    </w:rPr>
  </w:style>
  <w:style w:type="paragraph" w:customStyle="1" w:styleId="xl123">
    <w:name w:val="xl123"/>
    <w:basedOn w:val="Normal"/>
    <w:rsid w:val="00132AFD"/>
    <w:pPr>
      <w:spacing w:before="100" w:beforeAutospacing="1" w:after="100" w:afterAutospacing="1"/>
      <w:textAlignment w:val="center"/>
    </w:pPr>
    <w:rPr>
      <w:sz w:val="18"/>
      <w:szCs w:val="18"/>
      <w:lang w:val="en-US" w:eastAsia="en-US" w:bidi="ar-SA"/>
    </w:rPr>
  </w:style>
  <w:style w:type="paragraph" w:customStyle="1" w:styleId="a">
    <w:name w:val="Заголовок"/>
    <w:basedOn w:val="Normal"/>
    <w:next w:val="BodyText"/>
    <w:qFormat/>
    <w:rsid w:val="00CA521C"/>
    <w:pPr>
      <w:keepNext/>
      <w:suppressAutoHyphens/>
      <w:spacing w:before="240" w:after="120" w:line="259" w:lineRule="auto"/>
    </w:pPr>
    <w:rPr>
      <w:rFonts w:ascii="Liberation Sans" w:eastAsia="Microsoft YaHei" w:hAnsi="Liberation Sans" w:cs="Lucida Sans"/>
      <w:sz w:val="28"/>
      <w:szCs w:val="28"/>
      <w:lang w:val="en-US" w:eastAsia="en-US" w:bidi="ar-SA"/>
    </w:rPr>
  </w:style>
  <w:style w:type="character" w:customStyle="1" w:styleId="BodyTextChar1">
    <w:name w:val="Body Text Char1"/>
    <w:basedOn w:val="DefaultParagraphFont"/>
    <w:semiHidden/>
    <w:rsid w:val="00CA521C"/>
  </w:style>
  <w:style w:type="paragraph" w:styleId="List">
    <w:name w:val="List"/>
    <w:basedOn w:val="BodyText"/>
    <w:rsid w:val="00CA521C"/>
    <w:pPr>
      <w:suppressAutoHyphens/>
      <w:spacing w:after="140" w:line="276" w:lineRule="auto"/>
    </w:pPr>
    <w:rPr>
      <w:rFonts w:asciiTheme="minorHAnsi" w:eastAsiaTheme="minorHAnsi" w:hAnsiTheme="minorHAnsi" w:cs="Lucida Sans"/>
      <w:sz w:val="22"/>
      <w:szCs w:val="22"/>
      <w:lang w:val="en-US" w:eastAsia="en-US" w:bidi="ar-SA"/>
    </w:rPr>
  </w:style>
  <w:style w:type="paragraph" w:styleId="Caption">
    <w:name w:val="caption"/>
    <w:basedOn w:val="Normal"/>
    <w:qFormat/>
    <w:rsid w:val="00CA521C"/>
    <w:pPr>
      <w:suppressLineNumbers/>
      <w:suppressAutoHyphens/>
      <w:spacing w:before="120" w:after="120" w:line="259" w:lineRule="auto"/>
    </w:pPr>
    <w:rPr>
      <w:rFonts w:asciiTheme="minorHAnsi" w:eastAsiaTheme="minorHAnsi" w:hAnsiTheme="minorHAnsi" w:cs="Lucida Sans"/>
      <w:i/>
      <w:iCs/>
      <w:lang w:val="en-US" w:eastAsia="en-US" w:bidi="ar-SA"/>
    </w:rPr>
  </w:style>
  <w:style w:type="paragraph" w:customStyle="1" w:styleId="a0">
    <w:name w:val="Указатель"/>
    <w:basedOn w:val="Normal"/>
    <w:qFormat/>
    <w:rsid w:val="00CA521C"/>
    <w:pPr>
      <w:suppressLineNumbers/>
      <w:suppressAutoHyphens/>
      <w:spacing w:after="160" w:line="259" w:lineRule="auto"/>
    </w:pPr>
    <w:rPr>
      <w:rFonts w:asciiTheme="minorHAnsi" w:eastAsiaTheme="minorHAnsi" w:hAnsiTheme="minorHAnsi" w:cs="Lucida Sans"/>
      <w:sz w:val="22"/>
      <w:szCs w:val="22"/>
      <w:lang w:val="en-US" w:eastAsia="en-US" w:bidi="ar-SA"/>
    </w:rPr>
  </w:style>
  <w:style w:type="paragraph" w:customStyle="1" w:styleId="a1">
    <w:name w:val="Колонтитул"/>
    <w:basedOn w:val="Normal"/>
    <w:qFormat/>
    <w:rsid w:val="00CA521C"/>
    <w:pPr>
      <w:suppressAutoHyphens/>
      <w:spacing w:after="160" w:line="259" w:lineRule="auto"/>
    </w:pPr>
    <w:rPr>
      <w:rFonts w:asciiTheme="minorHAnsi" w:eastAsiaTheme="minorHAnsi" w:hAnsiTheme="minorHAnsi" w:cstheme="minorBidi"/>
      <w:sz w:val="22"/>
      <w:szCs w:val="22"/>
      <w:lang w:val="en-US" w:eastAsia="en-US" w:bidi="ar-SA"/>
    </w:rPr>
  </w:style>
  <w:style w:type="character" w:customStyle="1" w:styleId="HeaderChar1">
    <w:name w:val="Header Char1"/>
    <w:basedOn w:val="DefaultParagraphFont"/>
    <w:uiPriority w:val="99"/>
    <w:semiHidden/>
    <w:rsid w:val="00CA521C"/>
  </w:style>
  <w:style w:type="character" w:customStyle="1" w:styleId="FooterChar1">
    <w:name w:val="Footer Char1"/>
    <w:basedOn w:val="DefaultParagraphFont"/>
    <w:uiPriority w:val="99"/>
    <w:semiHidden/>
    <w:rsid w:val="00CA521C"/>
  </w:style>
  <w:style w:type="paragraph" w:customStyle="1" w:styleId="1">
    <w:name w:val="Обычная таблица1"/>
    <w:qFormat/>
    <w:rsid w:val="00CA521C"/>
    <w:pPr>
      <w:suppressAutoHyphens/>
    </w:pPr>
    <w:rPr>
      <w:rFonts w:asciiTheme="minorHAnsi" w:eastAsiaTheme="minorHAnsi" w:hAnsiTheme="minorHAnsi" w:cs="Calibri"/>
      <w:sz w:val="22"/>
      <w:szCs w:val="22"/>
      <w:lang w:val="en-US" w:eastAsia="en-US" w:bidi="ar-SA"/>
    </w:rPr>
  </w:style>
  <w:style w:type="character" w:customStyle="1" w:styleId="apple-converted-space">
    <w:name w:val="apple-converted-space"/>
    <w:basedOn w:val="DefaultParagraphFont"/>
    <w:rsid w:val="00CA521C"/>
  </w:style>
  <w:style w:type="paragraph" w:customStyle="1" w:styleId="ListParagraph1">
    <w:name w:val="List Paragraph1"/>
    <w:basedOn w:val="Normal"/>
    <w:next w:val="ListParagraph"/>
    <w:uiPriority w:val="34"/>
    <w:qFormat/>
    <w:rsid w:val="00CA521C"/>
    <w:pPr>
      <w:spacing w:after="200" w:line="276" w:lineRule="auto"/>
      <w:ind w:left="720"/>
      <w:contextualSpacing/>
    </w:pPr>
    <w:rPr>
      <w:rFonts w:asciiTheme="minorHAnsi" w:hAnsiTheme="minorHAnsi" w:cstheme="minorBidi"/>
      <w:sz w:val="22"/>
      <w:szCs w:val="22"/>
      <w:lang w:val="en-US" w:eastAsia="en-US" w:bidi="ar-SA"/>
    </w:rPr>
  </w:style>
  <w:style w:type="paragraph" w:customStyle="1" w:styleId="font14">
    <w:name w:val="font14"/>
    <w:basedOn w:val="Normal"/>
    <w:rsid w:val="00CA521C"/>
    <w:pPr>
      <w:spacing w:before="100" w:beforeAutospacing="1" w:after="100" w:afterAutospacing="1"/>
    </w:pPr>
    <w:rPr>
      <w:rFonts w:ascii="Sylfaen" w:hAnsi="Sylfaen"/>
      <w:color w:val="000000"/>
      <w:sz w:val="22"/>
      <w:szCs w:val="22"/>
      <w:lang w:val="en-US" w:eastAsia="en-US" w:bidi="ar-SA"/>
    </w:rPr>
  </w:style>
  <w:style w:type="paragraph" w:customStyle="1" w:styleId="font15">
    <w:name w:val="font15"/>
    <w:basedOn w:val="Normal"/>
    <w:rsid w:val="00CA521C"/>
    <w:pPr>
      <w:spacing w:before="100" w:beforeAutospacing="1" w:after="100" w:afterAutospacing="1"/>
    </w:pPr>
    <w:rPr>
      <w:rFonts w:ascii="Arial Armenian" w:hAnsi="Arial Armenian"/>
      <w:color w:val="000000"/>
      <w:sz w:val="22"/>
      <w:szCs w:val="22"/>
      <w:lang w:val="en-US" w:eastAsia="en-US" w:bidi="ar-SA"/>
    </w:rPr>
  </w:style>
  <w:style w:type="paragraph" w:customStyle="1" w:styleId="font16">
    <w:name w:val="font16"/>
    <w:basedOn w:val="Normal"/>
    <w:rsid w:val="00CA521C"/>
    <w:pPr>
      <w:spacing w:before="100" w:beforeAutospacing="1" w:after="100" w:afterAutospacing="1"/>
    </w:pPr>
    <w:rPr>
      <w:rFonts w:ascii="Sylfaen" w:hAnsi="Sylfaen"/>
      <w:b/>
      <w:bCs/>
      <w:color w:val="000000"/>
      <w:lang w:val="en-US" w:eastAsia="en-US" w:bidi="ar-SA"/>
    </w:rPr>
  </w:style>
  <w:style w:type="paragraph" w:customStyle="1" w:styleId="font17">
    <w:name w:val="font17"/>
    <w:basedOn w:val="Normal"/>
    <w:rsid w:val="00CA521C"/>
    <w:pPr>
      <w:spacing w:before="100" w:beforeAutospacing="1" w:after="100" w:afterAutospacing="1"/>
    </w:pPr>
    <w:rPr>
      <w:rFonts w:ascii="Arial Armenian" w:hAnsi="Arial Armenian"/>
      <w:b/>
      <w:bCs/>
      <w:color w:val="000000"/>
      <w:lang w:val="en-US" w:eastAsia="en-US" w:bidi="ar-SA"/>
    </w:rPr>
  </w:style>
  <w:style w:type="paragraph" w:customStyle="1" w:styleId="font18">
    <w:name w:val="font18"/>
    <w:basedOn w:val="Normal"/>
    <w:rsid w:val="00CA521C"/>
    <w:pPr>
      <w:spacing w:before="100" w:beforeAutospacing="1" w:after="100" w:afterAutospacing="1"/>
    </w:pPr>
    <w:rPr>
      <w:rFonts w:ascii="Arial Armenian" w:hAnsi="Arial Armenian"/>
      <w:color w:val="000000"/>
      <w:sz w:val="22"/>
      <w:szCs w:val="22"/>
      <w:lang w:val="en-US" w:eastAsia="en-US" w:bidi="ar-SA"/>
    </w:rPr>
  </w:style>
  <w:style w:type="paragraph" w:customStyle="1" w:styleId="font19">
    <w:name w:val="font19"/>
    <w:basedOn w:val="Normal"/>
    <w:rsid w:val="00CA521C"/>
    <w:pPr>
      <w:spacing w:before="100" w:beforeAutospacing="1" w:after="100" w:afterAutospacing="1"/>
    </w:pPr>
    <w:rPr>
      <w:rFonts w:ascii="Arial Armenian" w:hAnsi="Arial Armenian"/>
      <w:color w:val="000000"/>
      <w:sz w:val="20"/>
      <w:szCs w:val="20"/>
      <w:lang w:val="en-US" w:eastAsia="en-US" w:bidi="ar-SA"/>
    </w:rPr>
  </w:style>
  <w:style w:type="paragraph" w:customStyle="1" w:styleId="font20">
    <w:name w:val="font20"/>
    <w:basedOn w:val="Normal"/>
    <w:rsid w:val="00CA521C"/>
    <w:pPr>
      <w:spacing w:before="100" w:beforeAutospacing="1" w:after="100" w:afterAutospacing="1"/>
    </w:pPr>
    <w:rPr>
      <w:rFonts w:ascii="Times Armenian" w:hAnsi="Times Armenian"/>
      <w:b/>
      <w:bCs/>
      <w:color w:val="000000"/>
      <w:sz w:val="22"/>
      <w:szCs w:val="22"/>
      <w:lang w:val="en-US" w:eastAsia="en-US" w:bidi="ar-SA"/>
    </w:rPr>
  </w:style>
  <w:style w:type="paragraph" w:customStyle="1" w:styleId="font21">
    <w:name w:val="font21"/>
    <w:basedOn w:val="Normal"/>
    <w:rsid w:val="00CA521C"/>
    <w:pPr>
      <w:spacing w:before="100" w:beforeAutospacing="1" w:after="100" w:afterAutospacing="1"/>
    </w:pPr>
    <w:rPr>
      <w:rFonts w:ascii="Agg_Helv4" w:hAnsi="Agg_Helv4"/>
      <w:color w:val="000000"/>
      <w:sz w:val="20"/>
      <w:szCs w:val="20"/>
      <w:lang w:val="en-US" w:eastAsia="en-US" w:bidi="ar-SA"/>
    </w:rPr>
  </w:style>
  <w:style w:type="paragraph" w:customStyle="1" w:styleId="font22">
    <w:name w:val="font22"/>
    <w:basedOn w:val="Normal"/>
    <w:rsid w:val="00CA521C"/>
    <w:pPr>
      <w:spacing w:before="100" w:beforeAutospacing="1" w:after="100" w:afterAutospacing="1"/>
    </w:pPr>
    <w:rPr>
      <w:rFonts w:ascii="Aramian Normal" w:hAnsi="Aramian Normal"/>
      <w:b/>
      <w:bCs/>
      <w:color w:val="000000"/>
      <w:sz w:val="22"/>
      <w:szCs w:val="22"/>
      <w:lang w:val="en-US" w:eastAsia="en-US" w:bidi="ar-SA"/>
    </w:rPr>
  </w:style>
  <w:style w:type="paragraph" w:customStyle="1" w:styleId="font23">
    <w:name w:val="font23"/>
    <w:basedOn w:val="Normal"/>
    <w:rsid w:val="00CA521C"/>
    <w:pPr>
      <w:spacing w:before="100" w:beforeAutospacing="1" w:after="100" w:afterAutospacing="1"/>
    </w:pPr>
    <w:rPr>
      <w:rFonts w:ascii="Times Armenian" w:hAnsi="Times Armenian"/>
      <w:sz w:val="22"/>
      <w:szCs w:val="22"/>
      <w:u w:val="single"/>
      <w:lang w:val="en-US" w:eastAsia="en-US" w:bidi="ar-SA"/>
    </w:rPr>
  </w:style>
  <w:style w:type="paragraph" w:customStyle="1" w:styleId="font24">
    <w:name w:val="font24"/>
    <w:basedOn w:val="Normal"/>
    <w:rsid w:val="00CA521C"/>
    <w:pPr>
      <w:spacing w:before="100" w:beforeAutospacing="1" w:after="100" w:afterAutospacing="1"/>
    </w:pPr>
    <w:rPr>
      <w:rFonts w:ascii="GHEA Grapalat" w:hAnsi="GHEA Grapalat"/>
      <w:sz w:val="20"/>
      <w:szCs w:val="20"/>
      <w:lang w:val="en-US" w:eastAsia="en-US" w:bidi="ar-SA"/>
    </w:rPr>
  </w:style>
  <w:style w:type="paragraph" w:customStyle="1" w:styleId="font25">
    <w:name w:val="font25"/>
    <w:basedOn w:val="Normal"/>
    <w:rsid w:val="00CA521C"/>
    <w:pPr>
      <w:spacing w:before="100" w:beforeAutospacing="1" w:after="100" w:afterAutospacing="1"/>
    </w:pPr>
    <w:rPr>
      <w:rFonts w:ascii="GHEA Grapalat" w:hAnsi="GHEA Grapalat"/>
      <w:sz w:val="20"/>
      <w:szCs w:val="20"/>
      <w:u w:val="single"/>
      <w:lang w:val="en-US" w:eastAsia="en-US" w:bidi="ar-SA"/>
    </w:rPr>
  </w:style>
  <w:style w:type="character" w:customStyle="1" w:styleId="UnresolvedMention1">
    <w:name w:val="Unresolved Mention1"/>
    <w:basedOn w:val="DefaultParagraphFont"/>
    <w:uiPriority w:val="99"/>
    <w:semiHidden/>
    <w:unhideWhenUsed/>
    <w:rsid w:val="00ED1060"/>
    <w:rPr>
      <w:color w:val="605E5C"/>
      <w:shd w:val="clear" w:color="auto" w:fill="E1DFDD"/>
    </w:rPr>
  </w:style>
  <w:style w:type="character" w:customStyle="1" w:styleId="y2iqfc">
    <w:name w:val="y2iqfc"/>
    <w:basedOn w:val="DefaultParagraphFont"/>
    <w:rsid w:val="00501892"/>
  </w:style>
  <w:style w:type="character" w:customStyle="1" w:styleId="ezkurwreuab5ozgtqnkl">
    <w:name w:val="ezkurwreuab5ozgtqnkl"/>
    <w:basedOn w:val="DefaultParagraphFont"/>
    <w:rsid w:val="003132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15343782">
      <w:bodyDiv w:val="1"/>
      <w:marLeft w:val="0"/>
      <w:marRight w:val="0"/>
      <w:marTop w:val="0"/>
      <w:marBottom w:val="0"/>
      <w:divBdr>
        <w:top w:val="none" w:sz="0" w:space="0" w:color="auto"/>
        <w:left w:val="none" w:sz="0" w:space="0" w:color="auto"/>
        <w:bottom w:val="none" w:sz="0" w:space="0" w:color="auto"/>
        <w:right w:val="none" w:sz="0" w:space="0" w:color="auto"/>
      </w:divBdr>
    </w:div>
    <w:div w:id="20383000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7198046">
      <w:bodyDiv w:val="1"/>
      <w:marLeft w:val="0"/>
      <w:marRight w:val="0"/>
      <w:marTop w:val="0"/>
      <w:marBottom w:val="0"/>
      <w:divBdr>
        <w:top w:val="none" w:sz="0" w:space="0" w:color="auto"/>
        <w:left w:val="none" w:sz="0" w:space="0" w:color="auto"/>
        <w:bottom w:val="none" w:sz="0" w:space="0" w:color="auto"/>
        <w:right w:val="none" w:sz="0" w:space="0" w:color="auto"/>
      </w:divBdr>
    </w:div>
    <w:div w:id="36117221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1925444">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8352924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347315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71738853">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99740814">
      <w:bodyDiv w:val="1"/>
      <w:marLeft w:val="0"/>
      <w:marRight w:val="0"/>
      <w:marTop w:val="0"/>
      <w:marBottom w:val="0"/>
      <w:divBdr>
        <w:top w:val="none" w:sz="0" w:space="0" w:color="auto"/>
        <w:left w:val="none" w:sz="0" w:space="0" w:color="auto"/>
        <w:bottom w:val="none" w:sz="0" w:space="0" w:color="auto"/>
        <w:right w:val="none" w:sz="0" w:space="0" w:color="auto"/>
      </w:divBdr>
    </w:div>
    <w:div w:id="702436358">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881556084">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988560770">
      <w:bodyDiv w:val="1"/>
      <w:marLeft w:val="0"/>
      <w:marRight w:val="0"/>
      <w:marTop w:val="0"/>
      <w:marBottom w:val="0"/>
      <w:divBdr>
        <w:top w:val="none" w:sz="0" w:space="0" w:color="auto"/>
        <w:left w:val="none" w:sz="0" w:space="0" w:color="auto"/>
        <w:bottom w:val="none" w:sz="0" w:space="0" w:color="auto"/>
        <w:right w:val="none" w:sz="0" w:space="0" w:color="auto"/>
      </w:divBdr>
    </w:div>
    <w:div w:id="1024093564">
      <w:bodyDiv w:val="1"/>
      <w:marLeft w:val="0"/>
      <w:marRight w:val="0"/>
      <w:marTop w:val="0"/>
      <w:marBottom w:val="0"/>
      <w:divBdr>
        <w:top w:val="none" w:sz="0" w:space="0" w:color="auto"/>
        <w:left w:val="none" w:sz="0" w:space="0" w:color="auto"/>
        <w:bottom w:val="none" w:sz="0" w:space="0" w:color="auto"/>
        <w:right w:val="none" w:sz="0" w:space="0" w:color="auto"/>
      </w:divBdr>
    </w:div>
    <w:div w:id="1029259935">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08881210">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271549624">
      <w:bodyDiv w:val="1"/>
      <w:marLeft w:val="0"/>
      <w:marRight w:val="0"/>
      <w:marTop w:val="0"/>
      <w:marBottom w:val="0"/>
      <w:divBdr>
        <w:top w:val="none" w:sz="0" w:space="0" w:color="auto"/>
        <w:left w:val="none" w:sz="0" w:space="0" w:color="auto"/>
        <w:bottom w:val="none" w:sz="0" w:space="0" w:color="auto"/>
        <w:right w:val="none" w:sz="0" w:space="0" w:color="auto"/>
      </w:divBdr>
    </w:div>
    <w:div w:id="1291521583">
      <w:bodyDiv w:val="1"/>
      <w:marLeft w:val="0"/>
      <w:marRight w:val="0"/>
      <w:marTop w:val="0"/>
      <w:marBottom w:val="0"/>
      <w:divBdr>
        <w:top w:val="none" w:sz="0" w:space="0" w:color="auto"/>
        <w:left w:val="none" w:sz="0" w:space="0" w:color="auto"/>
        <w:bottom w:val="none" w:sz="0" w:space="0" w:color="auto"/>
        <w:right w:val="none" w:sz="0" w:space="0" w:color="auto"/>
      </w:divBdr>
    </w:div>
    <w:div w:id="1340617031">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6821576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74827510">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7038470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37442686">
      <w:bodyDiv w:val="1"/>
      <w:marLeft w:val="0"/>
      <w:marRight w:val="0"/>
      <w:marTop w:val="0"/>
      <w:marBottom w:val="0"/>
      <w:divBdr>
        <w:top w:val="none" w:sz="0" w:space="0" w:color="auto"/>
        <w:left w:val="none" w:sz="0" w:space="0" w:color="auto"/>
        <w:bottom w:val="none" w:sz="0" w:space="0" w:color="auto"/>
        <w:right w:val="none" w:sz="0" w:space="0" w:color="auto"/>
      </w:divBdr>
    </w:div>
    <w:div w:id="1669357315">
      <w:bodyDiv w:val="1"/>
      <w:marLeft w:val="0"/>
      <w:marRight w:val="0"/>
      <w:marTop w:val="0"/>
      <w:marBottom w:val="0"/>
      <w:divBdr>
        <w:top w:val="none" w:sz="0" w:space="0" w:color="auto"/>
        <w:left w:val="none" w:sz="0" w:space="0" w:color="auto"/>
        <w:bottom w:val="none" w:sz="0" w:space="0" w:color="auto"/>
        <w:right w:val="none" w:sz="0" w:space="0" w:color="auto"/>
      </w:divBdr>
    </w:div>
    <w:div w:id="1732579519">
      <w:bodyDiv w:val="1"/>
      <w:marLeft w:val="0"/>
      <w:marRight w:val="0"/>
      <w:marTop w:val="0"/>
      <w:marBottom w:val="0"/>
      <w:divBdr>
        <w:top w:val="none" w:sz="0" w:space="0" w:color="auto"/>
        <w:left w:val="none" w:sz="0" w:space="0" w:color="auto"/>
        <w:bottom w:val="none" w:sz="0" w:space="0" w:color="auto"/>
        <w:right w:val="none" w:sz="0" w:space="0" w:color="auto"/>
      </w:divBdr>
    </w:div>
    <w:div w:id="1804276572">
      <w:bodyDiv w:val="1"/>
      <w:marLeft w:val="0"/>
      <w:marRight w:val="0"/>
      <w:marTop w:val="0"/>
      <w:marBottom w:val="0"/>
      <w:divBdr>
        <w:top w:val="none" w:sz="0" w:space="0" w:color="auto"/>
        <w:left w:val="none" w:sz="0" w:space="0" w:color="auto"/>
        <w:bottom w:val="none" w:sz="0" w:space="0" w:color="auto"/>
        <w:right w:val="none" w:sz="0" w:space="0" w:color="auto"/>
      </w:divBdr>
    </w:div>
    <w:div w:id="180449812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65517291">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a.grigoryan@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D9213-709B-4EB8-AC20-745F2F6DB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4458</TotalTime>
  <Pages>95</Pages>
  <Words>25524</Words>
  <Characters>145487</Characters>
  <Application>Microsoft Office Word</Application>
  <DocSecurity>0</DocSecurity>
  <Lines>1212</Lines>
  <Paragraphs>341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170670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Vachagan Mejunc</cp:lastModifiedBy>
  <cp:revision>1925</cp:revision>
  <cp:lastPrinted>2018-02-16T07:12:00Z</cp:lastPrinted>
  <dcterms:created xsi:type="dcterms:W3CDTF">2019-10-28T07:04:00Z</dcterms:created>
  <dcterms:modified xsi:type="dcterms:W3CDTF">2025-11-20T05:29:00Z</dcterms:modified>
</cp:coreProperties>
</file>